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A44BE" w14:textId="77777777" w:rsidR="0096669C" w:rsidRPr="00CE7910" w:rsidRDefault="0096669C" w:rsidP="0096669C">
      <w:pPr>
        <w:outlineLvl w:val="0"/>
        <w:rPr>
          <w:b/>
          <w:color w:val="000000" w:themeColor="text1"/>
          <w:sz w:val="32"/>
          <w:szCs w:val="32"/>
        </w:rPr>
      </w:pPr>
      <w:r w:rsidRPr="00CE7910">
        <w:rPr>
          <w:b/>
          <w:color w:val="000000" w:themeColor="text1"/>
          <w:sz w:val="32"/>
          <w:szCs w:val="32"/>
        </w:rPr>
        <w:t>STYRETS BERETNING.</w:t>
      </w:r>
    </w:p>
    <w:p w14:paraId="365BDE1A" w14:textId="77777777" w:rsidR="0096669C" w:rsidRPr="00CE7910" w:rsidRDefault="0096669C" w:rsidP="0096669C">
      <w:pPr>
        <w:rPr>
          <w:b/>
          <w:color w:val="000000" w:themeColor="text1"/>
          <w:sz w:val="18"/>
          <w:szCs w:val="18"/>
        </w:rPr>
      </w:pPr>
    </w:p>
    <w:p w14:paraId="7D64644F" w14:textId="77777777" w:rsidR="0096669C" w:rsidRPr="00CE7910" w:rsidRDefault="0096669C" w:rsidP="0096669C">
      <w:pPr>
        <w:rPr>
          <w:b/>
          <w:color w:val="000000" w:themeColor="text1"/>
        </w:rPr>
      </w:pPr>
      <w:r w:rsidRPr="00CE7910">
        <w:rPr>
          <w:b/>
          <w:color w:val="000000" w:themeColor="text1"/>
        </w:rPr>
        <w:t>Styret i Hunnedalen velforening ble valgt på årsmøte 19.02.2020 og har hatt følgende sammensetning:</w:t>
      </w:r>
    </w:p>
    <w:p w14:paraId="0F692057" w14:textId="77777777" w:rsidR="0096669C" w:rsidRPr="00CE7910" w:rsidRDefault="0096669C" w:rsidP="0096669C">
      <w:pPr>
        <w:rPr>
          <w:b/>
          <w:color w:val="000000" w:themeColor="text1"/>
        </w:rPr>
      </w:pPr>
    </w:p>
    <w:p w14:paraId="4F0A63F9" w14:textId="18DA90D9" w:rsidR="0096669C" w:rsidRPr="00CE7910" w:rsidRDefault="0096669C" w:rsidP="0096669C">
      <w:pPr>
        <w:outlineLvl w:val="0"/>
        <w:rPr>
          <w:b/>
          <w:color w:val="000000" w:themeColor="text1"/>
        </w:rPr>
      </w:pPr>
      <w:r w:rsidRPr="00CE7910">
        <w:rPr>
          <w:b/>
          <w:color w:val="000000" w:themeColor="text1"/>
        </w:rPr>
        <w:t>Leder:</w:t>
      </w:r>
      <w:r w:rsidRPr="00CE7910">
        <w:rPr>
          <w:b/>
          <w:color w:val="000000" w:themeColor="text1"/>
        </w:rPr>
        <w:tab/>
      </w:r>
      <w:r w:rsidRPr="00CE7910">
        <w:rPr>
          <w:b/>
          <w:color w:val="000000" w:themeColor="text1"/>
        </w:rPr>
        <w:tab/>
      </w:r>
      <w:r w:rsidR="001E4C94">
        <w:rPr>
          <w:b/>
          <w:color w:val="000000" w:themeColor="text1"/>
        </w:rPr>
        <w:tab/>
      </w:r>
      <w:bookmarkStart w:id="0" w:name="_GoBack"/>
      <w:bookmarkEnd w:id="0"/>
      <w:r w:rsidRPr="00CE7910">
        <w:rPr>
          <w:b/>
          <w:color w:val="000000" w:themeColor="text1"/>
        </w:rPr>
        <w:t>Oddmund Petter Aasen</w:t>
      </w:r>
    </w:p>
    <w:p w14:paraId="5CAA3467" w14:textId="77777777" w:rsidR="0096669C" w:rsidRPr="00CE7910" w:rsidRDefault="0096669C" w:rsidP="0096669C">
      <w:pPr>
        <w:rPr>
          <w:b/>
          <w:color w:val="000000" w:themeColor="text1"/>
        </w:rPr>
      </w:pPr>
      <w:r w:rsidRPr="00CE7910">
        <w:rPr>
          <w:b/>
          <w:color w:val="000000" w:themeColor="text1"/>
        </w:rPr>
        <w:t>Nestleder:</w:t>
      </w:r>
      <w:r w:rsidRPr="00CE7910">
        <w:rPr>
          <w:b/>
          <w:color w:val="000000" w:themeColor="text1"/>
        </w:rPr>
        <w:tab/>
      </w:r>
      <w:r w:rsidRPr="00CE7910">
        <w:rPr>
          <w:b/>
          <w:color w:val="000000" w:themeColor="text1"/>
        </w:rPr>
        <w:tab/>
        <w:t>Mona Lillehammer</w:t>
      </w:r>
    </w:p>
    <w:p w14:paraId="08A9314F" w14:textId="77777777" w:rsidR="0096669C" w:rsidRPr="00CE7910" w:rsidRDefault="0096669C" w:rsidP="0096669C">
      <w:pPr>
        <w:rPr>
          <w:b/>
          <w:color w:val="000000" w:themeColor="text1"/>
        </w:rPr>
      </w:pPr>
      <w:r w:rsidRPr="00CE7910">
        <w:rPr>
          <w:b/>
          <w:color w:val="000000" w:themeColor="text1"/>
        </w:rPr>
        <w:t>Kasserer:</w:t>
      </w:r>
      <w:r w:rsidRPr="00CE7910">
        <w:rPr>
          <w:b/>
          <w:color w:val="000000" w:themeColor="text1"/>
        </w:rPr>
        <w:tab/>
      </w:r>
      <w:r w:rsidRPr="00CE7910">
        <w:rPr>
          <w:b/>
          <w:color w:val="000000" w:themeColor="text1"/>
        </w:rPr>
        <w:tab/>
        <w:t xml:space="preserve">Kjetil </w:t>
      </w:r>
      <w:proofErr w:type="spellStart"/>
      <w:r w:rsidRPr="00CE7910">
        <w:rPr>
          <w:b/>
          <w:color w:val="000000" w:themeColor="text1"/>
        </w:rPr>
        <w:t>Dragesæt</w:t>
      </w:r>
      <w:proofErr w:type="spellEnd"/>
    </w:p>
    <w:p w14:paraId="5DD547AA" w14:textId="77777777" w:rsidR="0096669C" w:rsidRPr="00CE7910" w:rsidRDefault="0096669C" w:rsidP="0096669C">
      <w:pPr>
        <w:rPr>
          <w:b/>
          <w:color w:val="000000" w:themeColor="text1"/>
        </w:rPr>
      </w:pPr>
      <w:r w:rsidRPr="00CE7910">
        <w:rPr>
          <w:b/>
          <w:color w:val="000000" w:themeColor="text1"/>
        </w:rPr>
        <w:t>Styremedlem:</w:t>
      </w:r>
      <w:r w:rsidRPr="00CE7910">
        <w:rPr>
          <w:b/>
          <w:color w:val="000000" w:themeColor="text1"/>
        </w:rPr>
        <w:tab/>
        <w:t>Ståle Størkersen</w:t>
      </w:r>
    </w:p>
    <w:p w14:paraId="5A2B25CA" w14:textId="77777777" w:rsidR="0096669C" w:rsidRPr="00CE7910" w:rsidRDefault="0096669C" w:rsidP="0096669C">
      <w:pPr>
        <w:rPr>
          <w:ins w:id="1" w:author="Gabriel Schanche Gilje" w:date="2019-01-07T21:50:00Z"/>
          <w:b/>
          <w:color w:val="000000" w:themeColor="text1"/>
        </w:rPr>
      </w:pPr>
      <w:r w:rsidRPr="00CE7910">
        <w:rPr>
          <w:b/>
          <w:color w:val="000000" w:themeColor="text1"/>
        </w:rPr>
        <w:t>Styremedlem:</w:t>
      </w:r>
      <w:r w:rsidRPr="00CE7910">
        <w:rPr>
          <w:b/>
          <w:color w:val="000000" w:themeColor="text1"/>
        </w:rPr>
        <w:tab/>
        <w:t>Tove Alice Koll Frafjord</w:t>
      </w:r>
    </w:p>
    <w:p w14:paraId="445598D7" w14:textId="77777777" w:rsidR="0096669C" w:rsidRPr="00CE7910" w:rsidRDefault="0096669C" w:rsidP="0096669C">
      <w:pPr>
        <w:rPr>
          <w:b/>
          <w:color w:val="000000" w:themeColor="text1"/>
        </w:rPr>
      </w:pPr>
      <w:r w:rsidRPr="00CE7910">
        <w:rPr>
          <w:b/>
          <w:color w:val="000000" w:themeColor="text1"/>
        </w:rPr>
        <w:t>Styremedlem:</w:t>
      </w:r>
      <w:r w:rsidRPr="00CE7910">
        <w:rPr>
          <w:b/>
          <w:color w:val="000000" w:themeColor="text1"/>
        </w:rPr>
        <w:tab/>
        <w:t>Jon Barrat Nysæther</w:t>
      </w:r>
    </w:p>
    <w:p w14:paraId="22D53D82" w14:textId="77777777" w:rsidR="0096669C" w:rsidRPr="00CE7910" w:rsidRDefault="0096669C" w:rsidP="0096669C">
      <w:pPr>
        <w:rPr>
          <w:b/>
          <w:color w:val="000000" w:themeColor="text1"/>
        </w:rPr>
      </w:pPr>
    </w:p>
    <w:p w14:paraId="69A5700D" w14:textId="77777777" w:rsidR="0096669C" w:rsidRPr="00CE7910" w:rsidRDefault="0096669C" w:rsidP="0096669C">
      <w:pPr>
        <w:rPr>
          <w:b/>
          <w:color w:val="000000" w:themeColor="text1"/>
        </w:rPr>
      </w:pPr>
      <w:r w:rsidRPr="00CE7910">
        <w:rPr>
          <w:b/>
          <w:color w:val="000000" w:themeColor="text1"/>
        </w:rPr>
        <w:t>Revisor:</w:t>
      </w:r>
      <w:r w:rsidRPr="00CE7910">
        <w:rPr>
          <w:b/>
          <w:color w:val="000000" w:themeColor="text1"/>
        </w:rPr>
        <w:tab/>
      </w:r>
      <w:r w:rsidRPr="00CE7910">
        <w:rPr>
          <w:b/>
          <w:color w:val="000000" w:themeColor="text1"/>
        </w:rPr>
        <w:tab/>
        <w:t xml:space="preserve">Øystein </w:t>
      </w:r>
      <w:proofErr w:type="spellStart"/>
      <w:r w:rsidRPr="00CE7910">
        <w:rPr>
          <w:b/>
          <w:color w:val="000000" w:themeColor="text1"/>
        </w:rPr>
        <w:t>Skogerbø</w:t>
      </w:r>
      <w:proofErr w:type="spellEnd"/>
    </w:p>
    <w:p w14:paraId="0AC89C09" w14:textId="77777777" w:rsidR="0096669C" w:rsidRPr="00CE7910" w:rsidRDefault="0096669C" w:rsidP="0096669C">
      <w:pPr>
        <w:rPr>
          <w:b/>
          <w:color w:val="000000" w:themeColor="text1"/>
        </w:rPr>
      </w:pPr>
      <w:r w:rsidRPr="00CE7910">
        <w:rPr>
          <w:b/>
          <w:color w:val="000000" w:themeColor="text1"/>
        </w:rPr>
        <w:tab/>
      </w:r>
      <w:r w:rsidRPr="00CE7910">
        <w:rPr>
          <w:b/>
          <w:color w:val="000000" w:themeColor="text1"/>
        </w:rPr>
        <w:tab/>
      </w:r>
      <w:r w:rsidRPr="00CE7910">
        <w:rPr>
          <w:b/>
          <w:color w:val="000000" w:themeColor="text1"/>
        </w:rPr>
        <w:tab/>
        <w:t>Gry Berit Lundal</w:t>
      </w:r>
    </w:p>
    <w:p w14:paraId="4D16BBAB" w14:textId="77777777" w:rsidR="0096669C" w:rsidRPr="00CE7910" w:rsidRDefault="0096669C" w:rsidP="0096669C">
      <w:pPr>
        <w:rPr>
          <w:b/>
          <w:color w:val="000000" w:themeColor="text1"/>
        </w:rPr>
      </w:pPr>
    </w:p>
    <w:p w14:paraId="7C2A6403" w14:textId="77777777" w:rsidR="0096669C" w:rsidRPr="00CE7910" w:rsidRDefault="0096669C" w:rsidP="0096669C">
      <w:pPr>
        <w:rPr>
          <w:b/>
          <w:color w:val="000000" w:themeColor="text1"/>
        </w:rPr>
      </w:pPr>
      <w:r w:rsidRPr="00CE7910">
        <w:rPr>
          <w:b/>
          <w:color w:val="000000" w:themeColor="text1"/>
        </w:rPr>
        <w:t>Valgkomite:</w:t>
      </w:r>
      <w:r w:rsidRPr="00CE7910">
        <w:rPr>
          <w:b/>
          <w:color w:val="000000" w:themeColor="text1"/>
        </w:rPr>
        <w:tab/>
      </w:r>
      <w:r w:rsidRPr="00CE7910">
        <w:rPr>
          <w:b/>
          <w:color w:val="000000" w:themeColor="text1"/>
        </w:rPr>
        <w:tab/>
        <w:t xml:space="preserve">Olaug </w:t>
      </w:r>
      <w:ins w:id="2" w:author="Gabriel Schanche Gilje" w:date="2019-01-07T21:52:00Z">
        <w:r w:rsidRPr="00CE7910">
          <w:rPr>
            <w:b/>
            <w:color w:val="000000" w:themeColor="text1"/>
          </w:rPr>
          <w:t>K</w:t>
        </w:r>
      </w:ins>
      <w:r w:rsidRPr="00CE7910">
        <w:rPr>
          <w:b/>
          <w:color w:val="000000" w:themeColor="text1"/>
        </w:rPr>
        <w:t>rag</w:t>
      </w:r>
      <w:r w:rsidRPr="00CE7910">
        <w:rPr>
          <w:color w:val="000000" w:themeColor="text1"/>
        </w:rPr>
        <w:t xml:space="preserve">                      </w:t>
      </w:r>
    </w:p>
    <w:p w14:paraId="014BBF94" w14:textId="77777777" w:rsidR="0096669C" w:rsidRPr="00CE7910" w:rsidRDefault="0096669C" w:rsidP="0096669C">
      <w:pPr>
        <w:rPr>
          <w:b/>
          <w:color w:val="000000" w:themeColor="text1"/>
        </w:rPr>
      </w:pPr>
      <w:r w:rsidRPr="00CE7910">
        <w:rPr>
          <w:b/>
          <w:color w:val="000000" w:themeColor="text1"/>
        </w:rPr>
        <w:tab/>
      </w:r>
      <w:r w:rsidRPr="00CE7910">
        <w:rPr>
          <w:b/>
          <w:color w:val="000000" w:themeColor="text1"/>
        </w:rPr>
        <w:tab/>
      </w:r>
      <w:r w:rsidRPr="00CE7910">
        <w:rPr>
          <w:b/>
          <w:color w:val="000000" w:themeColor="text1"/>
        </w:rPr>
        <w:tab/>
        <w:t>Helge Dyrøy</w:t>
      </w:r>
    </w:p>
    <w:p w14:paraId="5201473D" w14:textId="77777777" w:rsidR="0096669C" w:rsidRPr="00CE7910" w:rsidRDefault="0096669C" w:rsidP="0096669C">
      <w:pPr>
        <w:rPr>
          <w:b/>
          <w:color w:val="000000" w:themeColor="text1"/>
        </w:rPr>
      </w:pPr>
      <w:r w:rsidRPr="00CE7910">
        <w:rPr>
          <w:b/>
          <w:color w:val="000000" w:themeColor="text1"/>
        </w:rPr>
        <w:tab/>
      </w:r>
      <w:r w:rsidRPr="00CE7910">
        <w:rPr>
          <w:b/>
          <w:color w:val="000000" w:themeColor="text1"/>
        </w:rPr>
        <w:tab/>
      </w:r>
      <w:r w:rsidRPr="00CE7910">
        <w:rPr>
          <w:b/>
          <w:color w:val="000000" w:themeColor="text1"/>
        </w:rPr>
        <w:tab/>
        <w:t>Marianne Strøm Uthaug</w:t>
      </w:r>
    </w:p>
    <w:p w14:paraId="1616CB07" w14:textId="77777777" w:rsidR="0096669C" w:rsidRPr="00CE7910" w:rsidRDefault="0096669C" w:rsidP="0096669C">
      <w:pPr>
        <w:rPr>
          <w:b/>
          <w:color w:val="000000" w:themeColor="text1"/>
        </w:rPr>
      </w:pPr>
    </w:p>
    <w:p w14:paraId="03777EA6" w14:textId="77777777" w:rsidR="0096669C" w:rsidRPr="00CE7910" w:rsidRDefault="0096669C" w:rsidP="0096669C">
      <w:pPr>
        <w:outlineLvl w:val="0"/>
        <w:rPr>
          <w:b/>
          <w:color w:val="000000" w:themeColor="text1"/>
        </w:rPr>
      </w:pPr>
      <w:r w:rsidRPr="00CE7910">
        <w:rPr>
          <w:b/>
          <w:color w:val="000000" w:themeColor="text1"/>
        </w:rPr>
        <w:t>Styremøter:</w:t>
      </w:r>
    </w:p>
    <w:p w14:paraId="1A425523" w14:textId="77777777" w:rsidR="0096669C" w:rsidRPr="00CE7910" w:rsidRDefault="0096669C" w:rsidP="0096669C">
      <w:pPr>
        <w:rPr>
          <w:b/>
          <w:color w:val="000000" w:themeColor="text1"/>
        </w:rPr>
      </w:pPr>
      <w:r w:rsidRPr="00CE7910">
        <w:rPr>
          <w:b/>
          <w:color w:val="000000" w:themeColor="text1"/>
        </w:rPr>
        <w:t>Det er avholdt 4 styremøter for behandling av aktuelle saker. (03.06.20, 23.09.20, 17.11.20 og 12.01.21)</w:t>
      </w:r>
    </w:p>
    <w:p w14:paraId="7DC8E758" w14:textId="77777777" w:rsidR="0096669C" w:rsidRPr="00CE7910" w:rsidRDefault="0096669C" w:rsidP="0096669C">
      <w:pPr>
        <w:rPr>
          <w:b/>
          <w:color w:val="000000" w:themeColor="text1"/>
        </w:rPr>
      </w:pPr>
    </w:p>
    <w:p w14:paraId="1F600DB0" w14:textId="77777777" w:rsidR="0096669C" w:rsidRPr="00CE7910" w:rsidRDefault="0096669C" w:rsidP="0096669C">
      <w:pPr>
        <w:rPr>
          <w:b/>
          <w:color w:val="000000" w:themeColor="text1"/>
        </w:rPr>
      </w:pPr>
    </w:p>
    <w:p w14:paraId="42F9D003" w14:textId="77777777" w:rsidR="0096669C" w:rsidRPr="00CE7910" w:rsidRDefault="0096669C" w:rsidP="0096669C">
      <w:pPr>
        <w:outlineLvl w:val="0"/>
        <w:rPr>
          <w:b/>
          <w:color w:val="000000" w:themeColor="text1"/>
          <w:u w:val="single"/>
        </w:rPr>
      </w:pPr>
      <w:r w:rsidRPr="00CE7910">
        <w:rPr>
          <w:b/>
          <w:color w:val="000000" w:themeColor="text1"/>
          <w:u w:val="single"/>
        </w:rPr>
        <w:t xml:space="preserve">Oppsummering av skisesongen/løyper: </w:t>
      </w:r>
    </w:p>
    <w:p w14:paraId="5A991432" w14:textId="5A2FA4B0" w:rsidR="00E04251" w:rsidRPr="000A462C" w:rsidRDefault="00E04251" w:rsidP="00E04251">
      <w:pPr>
        <w:widowControl w:val="0"/>
        <w:autoSpaceDE w:val="0"/>
        <w:autoSpaceDN w:val="0"/>
        <w:adjustRightInd w:val="0"/>
        <w:rPr>
          <w:rFonts w:eastAsiaTheme="minorEastAsia"/>
          <w:sz w:val="22"/>
          <w:szCs w:val="22"/>
        </w:rPr>
      </w:pPr>
      <w:r w:rsidRPr="000A462C">
        <w:rPr>
          <w:rFonts w:eastAsiaTheme="minorEastAsia"/>
          <w:sz w:val="22"/>
          <w:szCs w:val="22"/>
        </w:rPr>
        <w:t>I 2020 ble det heller ikke kjørt løyper så mange ganger pga.</w:t>
      </w:r>
      <w:r w:rsidR="00E3542D">
        <w:rPr>
          <w:rFonts w:eastAsiaTheme="minorEastAsia"/>
          <w:sz w:val="22"/>
          <w:szCs w:val="22"/>
        </w:rPr>
        <w:t xml:space="preserve"> Covid-19</w:t>
      </w:r>
      <w:r w:rsidRPr="000A462C">
        <w:rPr>
          <w:rFonts w:eastAsiaTheme="minorEastAsia"/>
          <w:sz w:val="22"/>
          <w:szCs w:val="22"/>
        </w:rPr>
        <w:t xml:space="preserve">-begrensninger på bruk av hyttene. Men ekstra kjøring etter påske ble utført for dagsbesøkende. Kun 28t ble kjørt og fakturert kr 26250,- </w:t>
      </w:r>
    </w:p>
    <w:p w14:paraId="3DA8B2A2" w14:textId="77777777" w:rsidR="00E04251" w:rsidRPr="000A462C" w:rsidRDefault="00E04251" w:rsidP="00E04251">
      <w:pPr>
        <w:widowControl w:val="0"/>
        <w:autoSpaceDE w:val="0"/>
        <w:autoSpaceDN w:val="0"/>
        <w:adjustRightInd w:val="0"/>
        <w:rPr>
          <w:rFonts w:eastAsiaTheme="minorEastAsia"/>
          <w:sz w:val="22"/>
          <w:szCs w:val="22"/>
        </w:rPr>
      </w:pPr>
    </w:p>
    <w:p w14:paraId="0BD9BCFB" w14:textId="77777777" w:rsidR="00E04251" w:rsidRPr="000A462C" w:rsidRDefault="00E04251" w:rsidP="00E04251">
      <w:pPr>
        <w:outlineLvl w:val="0"/>
        <w:rPr>
          <w:sz w:val="22"/>
          <w:szCs w:val="22"/>
        </w:rPr>
      </w:pPr>
      <w:r w:rsidRPr="000A462C">
        <w:rPr>
          <w:sz w:val="22"/>
          <w:szCs w:val="22"/>
        </w:rPr>
        <w:t>Der har i sesongen vært 4 tilgjengelige sjåfører og 3 scootere med sporkalv.</w:t>
      </w:r>
    </w:p>
    <w:p w14:paraId="3B33B1A4" w14:textId="77777777" w:rsidR="00E04251" w:rsidRPr="000A462C" w:rsidRDefault="00E04251" w:rsidP="00E04251">
      <w:pPr>
        <w:rPr>
          <w:sz w:val="22"/>
          <w:szCs w:val="22"/>
        </w:rPr>
      </w:pPr>
      <w:r w:rsidRPr="000A462C">
        <w:rPr>
          <w:sz w:val="22"/>
          <w:szCs w:val="22"/>
        </w:rPr>
        <w:t>Følgende skiløper blir kjørt opp etter prioritet som listet under:</w:t>
      </w:r>
    </w:p>
    <w:p w14:paraId="4932ACDB" w14:textId="77777777" w:rsidR="00E04251" w:rsidRPr="000A462C" w:rsidRDefault="00E04251" w:rsidP="00E04251">
      <w:pPr>
        <w:outlineLvl w:val="0"/>
        <w:rPr>
          <w:sz w:val="22"/>
          <w:szCs w:val="22"/>
        </w:rPr>
      </w:pPr>
      <w:r w:rsidRPr="000A462C">
        <w:rPr>
          <w:sz w:val="22"/>
          <w:szCs w:val="22"/>
        </w:rPr>
        <w:t xml:space="preserve">1. Rundløypene på </w:t>
      </w:r>
      <w:proofErr w:type="spellStart"/>
      <w:r w:rsidRPr="000A462C">
        <w:rPr>
          <w:sz w:val="22"/>
          <w:szCs w:val="22"/>
        </w:rPr>
        <w:t>Øvstabøstølen</w:t>
      </w:r>
      <w:proofErr w:type="spellEnd"/>
      <w:r w:rsidRPr="000A462C">
        <w:rPr>
          <w:sz w:val="22"/>
          <w:szCs w:val="22"/>
        </w:rPr>
        <w:t xml:space="preserve"> og </w:t>
      </w:r>
      <w:proofErr w:type="spellStart"/>
      <w:r w:rsidRPr="000A462C">
        <w:rPr>
          <w:sz w:val="22"/>
          <w:szCs w:val="22"/>
        </w:rPr>
        <w:t>Futasete</w:t>
      </w:r>
      <w:proofErr w:type="spellEnd"/>
    </w:p>
    <w:p w14:paraId="381E23F4" w14:textId="38996E33" w:rsidR="00E04251" w:rsidRPr="000A462C" w:rsidRDefault="00E04251" w:rsidP="00E04251">
      <w:pPr>
        <w:rPr>
          <w:sz w:val="22"/>
          <w:szCs w:val="22"/>
        </w:rPr>
      </w:pPr>
      <w:r w:rsidRPr="000A462C">
        <w:rPr>
          <w:sz w:val="22"/>
          <w:szCs w:val="22"/>
        </w:rPr>
        <w:t xml:space="preserve">2. Kort løype opp </w:t>
      </w:r>
      <w:proofErr w:type="spellStart"/>
      <w:r w:rsidRPr="000A462C">
        <w:rPr>
          <w:sz w:val="22"/>
          <w:szCs w:val="22"/>
        </w:rPr>
        <w:t>K</w:t>
      </w:r>
      <w:r w:rsidR="00CE7910" w:rsidRPr="000A462C">
        <w:rPr>
          <w:sz w:val="22"/>
          <w:szCs w:val="22"/>
        </w:rPr>
        <w:t>å</w:t>
      </w:r>
      <w:r w:rsidRPr="000A462C">
        <w:rPr>
          <w:sz w:val="22"/>
          <w:szCs w:val="22"/>
        </w:rPr>
        <w:t>nedalen</w:t>
      </w:r>
      <w:proofErr w:type="spellEnd"/>
      <w:r w:rsidRPr="000A462C">
        <w:rPr>
          <w:sz w:val="22"/>
          <w:szCs w:val="22"/>
        </w:rPr>
        <w:t xml:space="preserve"> og vestover ned </w:t>
      </w:r>
      <w:proofErr w:type="spellStart"/>
      <w:r w:rsidRPr="000A462C">
        <w:rPr>
          <w:sz w:val="22"/>
          <w:szCs w:val="22"/>
        </w:rPr>
        <w:t>Fosselega</w:t>
      </w:r>
      <w:proofErr w:type="spellEnd"/>
    </w:p>
    <w:p w14:paraId="77560BAC" w14:textId="77777777" w:rsidR="00E04251" w:rsidRPr="000A462C" w:rsidRDefault="00E04251" w:rsidP="00E04251">
      <w:pPr>
        <w:rPr>
          <w:sz w:val="22"/>
          <w:szCs w:val="22"/>
        </w:rPr>
      </w:pPr>
      <w:r w:rsidRPr="000A462C">
        <w:rPr>
          <w:sz w:val="22"/>
          <w:szCs w:val="22"/>
        </w:rPr>
        <w:t xml:space="preserve">3. Lang løype opp til </w:t>
      </w:r>
      <w:proofErr w:type="spellStart"/>
      <w:r w:rsidRPr="000A462C">
        <w:rPr>
          <w:sz w:val="22"/>
          <w:szCs w:val="22"/>
        </w:rPr>
        <w:t>Øyarvatn</w:t>
      </w:r>
      <w:proofErr w:type="spellEnd"/>
      <w:r w:rsidRPr="000A462C">
        <w:rPr>
          <w:sz w:val="22"/>
          <w:szCs w:val="22"/>
        </w:rPr>
        <w:t xml:space="preserve"> og ned </w:t>
      </w:r>
      <w:proofErr w:type="spellStart"/>
      <w:r w:rsidRPr="000A462C">
        <w:rPr>
          <w:sz w:val="22"/>
          <w:szCs w:val="22"/>
        </w:rPr>
        <w:t>Kringlekvævtjødn</w:t>
      </w:r>
      <w:proofErr w:type="spellEnd"/>
      <w:r w:rsidRPr="000A462C">
        <w:rPr>
          <w:sz w:val="22"/>
          <w:szCs w:val="22"/>
        </w:rPr>
        <w:t xml:space="preserve"> til </w:t>
      </w:r>
      <w:proofErr w:type="spellStart"/>
      <w:r w:rsidRPr="000A462C">
        <w:rPr>
          <w:sz w:val="22"/>
          <w:szCs w:val="22"/>
        </w:rPr>
        <w:t>Fosselega</w:t>
      </w:r>
      <w:proofErr w:type="spellEnd"/>
    </w:p>
    <w:p w14:paraId="3B0AC2FD" w14:textId="77777777" w:rsidR="00E04251" w:rsidRPr="000A462C" w:rsidRDefault="00E04251" w:rsidP="00E04251">
      <w:pPr>
        <w:rPr>
          <w:sz w:val="22"/>
          <w:szCs w:val="22"/>
        </w:rPr>
      </w:pPr>
      <w:r w:rsidRPr="000A462C">
        <w:rPr>
          <w:sz w:val="22"/>
          <w:szCs w:val="22"/>
        </w:rPr>
        <w:t xml:space="preserve">4. Rundløype på </w:t>
      </w:r>
      <w:proofErr w:type="spellStart"/>
      <w:r w:rsidRPr="000A462C">
        <w:rPr>
          <w:sz w:val="22"/>
          <w:szCs w:val="22"/>
        </w:rPr>
        <w:t>Djupavatn</w:t>
      </w:r>
      <w:proofErr w:type="spellEnd"/>
      <w:r w:rsidRPr="000A462C">
        <w:rPr>
          <w:sz w:val="22"/>
          <w:szCs w:val="22"/>
        </w:rPr>
        <w:t xml:space="preserve"> </w:t>
      </w:r>
    </w:p>
    <w:p w14:paraId="26E74758" w14:textId="77777777" w:rsidR="00E04251" w:rsidRPr="000A462C" w:rsidRDefault="00E04251" w:rsidP="00E04251">
      <w:pPr>
        <w:rPr>
          <w:sz w:val="22"/>
          <w:szCs w:val="22"/>
        </w:rPr>
      </w:pPr>
    </w:p>
    <w:p w14:paraId="11A8AFDF" w14:textId="77777777" w:rsidR="00E04251" w:rsidRPr="00CE7910" w:rsidRDefault="00E04251" w:rsidP="00E04251">
      <w:r w:rsidRPr="000A462C">
        <w:rPr>
          <w:sz w:val="22"/>
          <w:szCs w:val="22"/>
        </w:rPr>
        <w:t>Vi ser også at der har blitt økt forventningsnivå til løypepreparering nå etter økt ferdsel og bruk av dalen. Det er nødvendig å opplyse at kun grunneier v/Inge M. har rettighet til å kjøre løyper, samt at han kjører når værutsiktene, sikt- og snøforhold tillater det</w:t>
      </w:r>
      <w:r w:rsidRPr="00CE7910">
        <w:t>.</w:t>
      </w:r>
    </w:p>
    <w:p w14:paraId="6B5D109E" w14:textId="77777777" w:rsidR="0096669C" w:rsidRPr="00CE7910" w:rsidRDefault="0096669C" w:rsidP="0096669C">
      <w:pPr>
        <w:outlineLvl w:val="0"/>
        <w:rPr>
          <w:ins w:id="3" w:author="Gabriel Schanche Gilje" w:date="2018-01-31T20:56:00Z"/>
          <w:b/>
          <w:color w:val="000000" w:themeColor="text1"/>
          <w:u w:val="single"/>
        </w:rPr>
      </w:pPr>
    </w:p>
    <w:p w14:paraId="6C536BB1" w14:textId="77777777" w:rsidR="0096669C" w:rsidRPr="00CE7910" w:rsidRDefault="0096669C" w:rsidP="0096669C">
      <w:pPr>
        <w:outlineLvl w:val="0"/>
        <w:rPr>
          <w:color w:val="000000" w:themeColor="text1"/>
          <w:u w:val="single"/>
        </w:rPr>
      </w:pPr>
      <w:r w:rsidRPr="00CE7910">
        <w:rPr>
          <w:b/>
          <w:color w:val="000000" w:themeColor="text1"/>
          <w:u w:val="single"/>
        </w:rPr>
        <w:t>Brøyting</w:t>
      </w:r>
      <w:r w:rsidRPr="00CE7910">
        <w:rPr>
          <w:color w:val="000000" w:themeColor="text1"/>
          <w:u w:val="single"/>
        </w:rPr>
        <w:t>:</w:t>
      </w:r>
    </w:p>
    <w:p w14:paraId="1ED7B848" w14:textId="16C89C5D" w:rsidR="00E04251" w:rsidRPr="000A462C" w:rsidRDefault="000A462C" w:rsidP="00E04251">
      <w:pPr>
        <w:rPr>
          <w:sz w:val="22"/>
          <w:szCs w:val="22"/>
        </w:rPr>
      </w:pPr>
      <w:r w:rsidRPr="000A462C">
        <w:rPr>
          <w:sz w:val="22"/>
          <w:szCs w:val="22"/>
        </w:rPr>
        <w:t>Regnskapet for brøyting presenteres sammen med regnskapet for 2020.</w:t>
      </w:r>
    </w:p>
    <w:p w14:paraId="54C55F5F" w14:textId="77777777" w:rsidR="00E04251" w:rsidRPr="000A462C" w:rsidRDefault="00E04251" w:rsidP="00E04251">
      <w:pPr>
        <w:rPr>
          <w:sz w:val="22"/>
          <w:szCs w:val="22"/>
        </w:rPr>
      </w:pPr>
      <w:r w:rsidRPr="000A462C">
        <w:rPr>
          <w:sz w:val="22"/>
          <w:szCs w:val="22"/>
        </w:rPr>
        <w:t>Inge Marton brøyter ikke lengre for MESTA og en traktor fra Maudal utfører nå all brøyting også for 45 hytter som alle tidligere ble fakturert direkte av Inge Marton. Disse 45 får innbetaling for brøytavgift 2021 av Velforeningen. MESTA koordinerer behov for brøyting og innkaller traktor.</w:t>
      </w:r>
    </w:p>
    <w:p w14:paraId="32E8A8B6" w14:textId="77777777" w:rsidR="00E04251" w:rsidRPr="000A462C" w:rsidRDefault="00E04251" w:rsidP="00E04251">
      <w:pPr>
        <w:rPr>
          <w:b/>
          <w:sz w:val="22"/>
          <w:szCs w:val="22"/>
        </w:rPr>
      </w:pPr>
      <w:r w:rsidRPr="000A462C">
        <w:rPr>
          <w:sz w:val="22"/>
          <w:szCs w:val="22"/>
        </w:rPr>
        <w:t xml:space="preserve">Været i dalen er skiftende og selv om p-plasser brøytes kan ufremkommelig endres på kort tid. P-plassene blir brøytet til helgene. Hytteeiere må alltid være forberedt på å spa selv for å komme seg inn eller ut av P-plass. Kapasitet på fres til å ta 14 P-plasser er begrenset og tar noen ganger trenger tid. </w:t>
      </w:r>
      <w:r w:rsidRPr="000A462C">
        <w:rPr>
          <w:b/>
          <w:bCs/>
          <w:sz w:val="22"/>
          <w:szCs w:val="22"/>
        </w:rPr>
        <w:t xml:space="preserve">Les info for vintersesongen. </w:t>
      </w:r>
      <w:r w:rsidRPr="000A462C">
        <w:rPr>
          <w:b/>
          <w:sz w:val="22"/>
          <w:szCs w:val="22"/>
        </w:rPr>
        <w:t>Husk: Spade i bil!!</w:t>
      </w:r>
    </w:p>
    <w:p w14:paraId="57A0FF04" w14:textId="77777777" w:rsidR="0096669C" w:rsidRPr="00CE7910" w:rsidRDefault="0096669C" w:rsidP="0096669C">
      <w:pPr>
        <w:outlineLvl w:val="0"/>
        <w:rPr>
          <w:b/>
          <w:color w:val="000000" w:themeColor="text1"/>
          <w:u w:val="single"/>
        </w:rPr>
      </w:pPr>
    </w:p>
    <w:p w14:paraId="33A52F98" w14:textId="77777777" w:rsidR="000A462C" w:rsidRDefault="000A462C" w:rsidP="0096669C">
      <w:pPr>
        <w:outlineLvl w:val="0"/>
        <w:rPr>
          <w:b/>
          <w:color w:val="000000" w:themeColor="text1"/>
          <w:u w:val="single"/>
        </w:rPr>
      </w:pPr>
    </w:p>
    <w:p w14:paraId="50E42549" w14:textId="77777777" w:rsidR="000A462C" w:rsidRDefault="000A462C" w:rsidP="0096669C">
      <w:pPr>
        <w:outlineLvl w:val="0"/>
        <w:rPr>
          <w:b/>
          <w:color w:val="000000" w:themeColor="text1"/>
          <w:u w:val="single"/>
        </w:rPr>
      </w:pPr>
    </w:p>
    <w:p w14:paraId="0A914E8D" w14:textId="77777777" w:rsidR="000A462C" w:rsidRDefault="000A462C" w:rsidP="0096669C">
      <w:pPr>
        <w:outlineLvl w:val="0"/>
        <w:rPr>
          <w:b/>
          <w:color w:val="000000" w:themeColor="text1"/>
          <w:u w:val="single"/>
        </w:rPr>
      </w:pPr>
    </w:p>
    <w:p w14:paraId="56642820" w14:textId="5B774B51" w:rsidR="0096669C" w:rsidRPr="00CE7910" w:rsidRDefault="0096669C" w:rsidP="0096669C">
      <w:pPr>
        <w:outlineLvl w:val="0"/>
        <w:rPr>
          <w:b/>
          <w:color w:val="000000" w:themeColor="text1"/>
          <w:u w:val="single"/>
        </w:rPr>
      </w:pPr>
      <w:r w:rsidRPr="00CE7910">
        <w:rPr>
          <w:b/>
          <w:color w:val="000000" w:themeColor="text1"/>
          <w:u w:val="single"/>
        </w:rPr>
        <w:t xml:space="preserve">Fiskekultivering: </w:t>
      </w:r>
    </w:p>
    <w:p w14:paraId="560AEAB0" w14:textId="33760263" w:rsidR="005E17F5" w:rsidRPr="000A462C" w:rsidRDefault="005E17F5" w:rsidP="005E17F5">
      <w:pPr>
        <w:rPr>
          <w:sz w:val="22"/>
          <w:szCs w:val="22"/>
        </w:rPr>
      </w:pPr>
      <w:proofErr w:type="spellStart"/>
      <w:r w:rsidRPr="000A462C">
        <w:rPr>
          <w:sz w:val="22"/>
          <w:szCs w:val="22"/>
        </w:rPr>
        <w:t>Djupavatnet</w:t>
      </w:r>
      <w:proofErr w:type="spellEnd"/>
      <w:r w:rsidRPr="000A462C">
        <w:rPr>
          <w:sz w:val="22"/>
          <w:szCs w:val="22"/>
        </w:rPr>
        <w:t xml:space="preserve"> er et referansevann for miljøkartlegging slik at vannprøvetaking fortsetter. Frivillige har satt ut fisk i 1990 – 1992 og fra 2014 og noen år etterpå. Der er nå fisk i det meste av Tverråvassdraget også. Vil gjerne ha flere frivillige til å flytte fisk høyere opp i vassdraget. </w:t>
      </w:r>
    </w:p>
    <w:p w14:paraId="7BDA3E65" w14:textId="77777777" w:rsidR="005E17F5" w:rsidRPr="000A462C" w:rsidRDefault="005E17F5" w:rsidP="005E17F5">
      <w:pPr>
        <w:rPr>
          <w:sz w:val="22"/>
          <w:szCs w:val="22"/>
        </w:rPr>
      </w:pPr>
      <w:r w:rsidRPr="000A462C">
        <w:rPr>
          <w:sz w:val="22"/>
          <w:szCs w:val="22"/>
        </w:rPr>
        <w:t>Vi oppfordrer til fiske – der er god bestand og gode fiskemulighetene.</w:t>
      </w:r>
    </w:p>
    <w:p w14:paraId="7E98AE6F" w14:textId="77777777" w:rsidR="005E17F5" w:rsidRPr="000A462C" w:rsidRDefault="005E17F5" w:rsidP="005E17F5">
      <w:pPr>
        <w:rPr>
          <w:sz w:val="22"/>
          <w:szCs w:val="22"/>
        </w:rPr>
      </w:pPr>
      <w:r w:rsidRPr="000A462C">
        <w:rPr>
          <w:sz w:val="22"/>
          <w:szCs w:val="22"/>
        </w:rPr>
        <w:t>NB! Ikke kast uti småfisk - all fisk bør tas opp slik at fiskestørrelsen øker.</w:t>
      </w:r>
    </w:p>
    <w:p w14:paraId="4268E15E" w14:textId="77777777" w:rsidR="005E17F5" w:rsidRPr="000A462C" w:rsidRDefault="005E17F5" w:rsidP="005E17F5">
      <w:pPr>
        <w:rPr>
          <w:sz w:val="22"/>
          <w:szCs w:val="22"/>
        </w:rPr>
      </w:pPr>
      <w:r w:rsidRPr="000A462C">
        <w:rPr>
          <w:sz w:val="22"/>
          <w:szCs w:val="22"/>
        </w:rPr>
        <w:t>Frivillige ønskes til å assister jobben me</w:t>
      </w:r>
      <w:ins w:id="4" w:author="Jan Halvor Natlandsmyr" w:date="2018-01-29T07:17:00Z">
        <w:r w:rsidRPr="000A462C">
          <w:rPr>
            <w:sz w:val="22"/>
            <w:szCs w:val="22"/>
          </w:rPr>
          <w:t>d</w:t>
        </w:r>
      </w:ins>
      <w:r w:rsidRPr="000A462C">
        <w:rPr>
          <w:sz w:val="22"/>
          <w:szCs w:val="22"/>
        </w:rPr>
        <w:t xml:space="preserve"> vannprøver/fiskekultivering. Interesserte melder fra til Ståle Størkersen</w:t>
      </w:r>
    </w:p>
    <w:p w14:paraId="4C9AB587" w14:textId="77777777" w:rsidR="005E17F5" w:rsidRPr="00CE7910" w:rsidRDefault="005E17F5" w:rsidP="005E17F5">
      <w:pPr>
        <w:rPr>
          <w:b/>
          <w:color w:val="000000" w:themeColor="text1"/>
        </w:rPr>
      </w:pPr>
    </w:p>
    <w:p w14:paraId="6632E8D6" w14:textId="77777777" w:rsidR="005E17F5" w:rsidRPr="00CE7910" w:rsidRDefault="005E17F5" w:rsidP="005E17F5">
      <w:pPr>
        <w:rPr>
          <w:b/>
          <w:color w:val="000000" w:themeColor="text1"/>
          <w:u w:val="single"/>
        </w:rPr>
      </w:pPr>
      <w:r w:rsidRPr="00CE7910">
        <w:rPr>
          <w:b/>
          <w:color w:val="000000" w:themeColor="text1"/>
          <w:u w:val="single"/>
        </w:rPr>
        <w:t>Isfiske:</w:t>
      </w:r>
    </w:p>
    <w:p w14:paraId="4A1B500E" w14:textId="6E811F03" w:rsidR="005E17F5" w:rsidRPr="000A462C" w:rsidRDefault="005E17F5" w:rsidP="005E17F5">
      <w:pPr>
        <w:rPr>
          <w:color w:val="000000" w:themeColor="text1"/>
          <w:sz w:val="22"/>
          <w:szCs w:val="22"/>
        </w:rPr>
      </w:pPr>
      <w:r w:rsidRPr="000A462C">
        <w:rPr>
          <w:color w:val="000000" w:themeColor="text1"/>
          <w:sz w:val="22"/>
          <w:szCs w:val="22"/>
        </w:rPr>
        <w:t xml:space="preserve">Ingen hull ble boret til påsken i år </w:t>
      </w:r>
      <w:proofErr w:type="spellStart"/>
      <w:r w:rsidRPr="000A462C">
        <w:rPr>
          <w:color w:val="000000" w:themeColor="text1"/>
          <w:sz w:val="22"/>
          <w:szCs w:val="22"/>
        </w:rPr>
        <w:t>pga</w:t>
      </w:r>
      <w:proofErr w:type="spellEnd"/>
      <w:r w:rsidRPr="000A462C">
        <w:rPr>
          <w:color w:val="000000" w:themeColor="text1"/>
          <w:sz w:val="22"/>
          <w:szCs w:val="22"/>
        </w:rPr>
        <w:t>- covid-19 restriksjoner.</w:t>
      </w:r>
    </w:p>
    <w:p w14:paraId="5A69AD5E" w14:textId="232CE11E" w:rsidR="005E17F5" w:rsidRPr="00CE7910" w:rsidRDefault="005E17F5" w:rsidP="0096669C">
      <w:pPr>
        <w:outlineLvl w:val="0"/>
        <w:rPr>
          <w:b/>
          <w:color w:val="000000" w:themeColor="text1"/>
          <w:u w:val="single"/>
        </w:rPr>
      </w:pPr>
    </w:p>
    <w:p w14:paraId="010AD873" w14:textId="77777777" w:rsidR="0096669C" w:rsidRPr="00CE7910" w:rsidRDefault="0096669C" w:rsidP="0096669C">
      <w:pPr>
        <w:outlineLvl w:val="0"/>
        <w:rPr>
          <w:b/>
          <w:color w:val="000000" w:themeColor="text1"/>
          <w:u w:val="single"/>
        </w:rPr>
      </w:pPr>
      <w:r w:rsidRPr="00CE7910">
        <w:rPr>
          <w:b/>
          <w:color w:val="000000" w:themeColor="text1"/>
          <w:u w:val="single"/>
        </w:rPr>
        <w:t>Parkeringsplasser.</w:t>
      </w:r>
    </w:p>
    <w:p w14:paraId="181E6010" w14:textId="77777777" w:rsidR="0096669C" w:rsidRPr="000A462C" w:rsidRDefault="0096669C" w:rsidP="0096669C">
      <w:pPr>
        <w:rPr>
          <w:color w:val="000000" w:themeColor="text1"/>
          <w:sz w:val="22"/>
          <w:szCs w:val="22"/>
        </w:rPr>
      </w:pPr>
      <w:r w:rsidRPr="000A462C">
        <w:rPr>
          <w:color w:val="000000" w:themeColor="text1"/>
          <w:sz w:val="22"/>
          <w:szCs w:val="22"/>
        </w:rPr>
        <w:t>Der har vært lite tilbakemeldinger om problemer på p-plassene. Vi tar dette som et tegn på at folk opprettholder p-reglene og oppfordrer til å fortsette med dette.</w:t>
      </w:r>
    </w:p>
    <w:p w14:paraId="2C05F1E9" w14:textId="28DE84C5" w:rsidR="0096669C" w:rsidRPr="000A462C" w:rsidRDefault="0096669C" w:rsidP="0096669C">
      <w:pPr>
        <w:rPr>
          <w:color w:val="000000" w:themeColor="text1"/>
          <w:sz w:val="22"/>
          <w:szCs w:val="22"/>
        </w:rPr>
      </w:pPr>
      <w:r w:rsidRPr="000A462C">
        <w:rPr>
          <w:color w:val="000000" w:themeColor="text1"/>
          <w:sz w:val="22"/>
          <w:szCs w:val="22"/>
        </w:rPr>
        <w:t>Problemer i forhold til dette innrapporteres til den p-ansvarlige på de respektive p-plassene slik at disse vurderer om der må gjøres tiltak.</w:t>
      </w:r>
    </w:p>
    <w:p w14:paraId="7B1E3096" w14:textId="77777777" w:rsidR="0096669C" w:rsidRPr="000A462C" w:rsidRDefault="0096669C" w:rsidP="0096669C">
      <w:pPr>
        <w:rPr>
          <w:color w:val="000000" w:themeColor="text1"/>
          <w:sz w:val="22"/>
          <w:szCs w:val="22"/>
        </w:rPr>
      </w:pPr>
    </w:p>
    <w:p w14:paraId="503AEC7E" w14:textId="77777777" w:rsidR="0096669C" w:rsidRPr="000A462C" w:rsidRDefault="0096669C" w:rsidP="0096669C">
      <w:pPr>
        <w:rPr>
          <w:color w:val="000000" w:themeColor="text1"/>
          <w:sz w:val="22"/>
          <w:szCs w:val="22"/>
        </w:rPr>
      </w:pPr>
      <w:r w:rsidRPr="000A462C">
        <w:rPr>
          <w:color w:val="000000" w:themeColor="text1"/>
          <w:sz w:val="22"/>
          <w:szCs w:val="22"/>
        </w:rPr>
        <w:t>Brøytestikker må være på plass og de står på P-9 og P-2. Ved store snømengder må nye stikker settes på brøytekantene.</w:t>
      </w:r>
    </w:p>
    <w:p w14:paraId="7F8F7D4E" w14:textId="77777777" w:rsidR="0096669C" w:rsidRPr="000A462C" w:rsidRDefault="0096669C" w:rsidP="0096669C">
      <w:pPr>
        <w:rPr>
          <w:color w:val="000000" w:themeColor="text1"/>
          <w:sz w:val="22"/>
          <w:szCs w:val="22"/>
        </w:rPr>
      </w:pPr>
    </w:p>
    <w:p w14:paraId="3EC709E1" w14:textId="77777777" w:rsidR="0096669C" w:rsidRPr="000A462C" w:rsidRDefault="0096669C" w:rsidP="0096669C">
      <w:pPr>
        <w:rPr>
          <w:color w:val="000000" w:themeColor="text1"/>
          <w:sz w:val="22"/>
          <w:szCs w:val="22"/>
        </w:rPr>
      </w:pPr>
      <w:r w:rsidRPr="000A462C">
        <w:rPr>
          <w:color w:val="000000" w:themeColor="text1"/>
          <w:sz w:val="22"/>
          <w:szCs w:val="22"/>
        </w:rPr>
        <w:t xml:space="preserve">Nye hytteeiere må ta kontakt med kasserer på </w:t>
      </w:r>
      <w:hyperlink r:id="rId5" w:history="1">
        <w:r w:rsidRPr="000A462C">
          <w:rPr>
            <w:rStyle w:val="Hyperkobling"/>
            <w:sz w:val="22"/>
            <w:szCs w:val="22"/>
          </w:rPr>
          <w:t>kasserer@hunnedalen.no</w:t>
        </w:r>
      </w:hyperlink>
      <w:r w:rsidRPr="000A462C">
        <w:rPr>
          <w:color w:val="000000" w:themeColor="text1"/>
          <w:sz w:val="22"/>
          <w:szCs w:val="22"/>
        </w:rPr>
        <w:t xml:space="preserve"> for parkeringskort.</w:t>
      </w:r>
    </w:p>
    <w:p w14:paraId="74D2CFFB" w14:textId="77777777" w:rsidR="0096669C" w:rsidRPr="00CE7910" w:rsidRDefault="0096669C" w:rsidP="0096669C">
      <w:pPr>
        <w:rPr>
          <w:b/>
          <w:color w:val="000000" w:themeColor="text1"/>
        </w:rPr>
      </w:pPr>
    </w:p>
    <w:p w14:paraId="5681C8D1" w14:textId="7B9847F0" w:rsidR="0096669C" w:rsidRPr="00CE7910" w:rsidRDefault="0096669C" w:rsidP="0096669C">
      <w:pPr>
        <w:outlineLvl w:val="0"/>
        <w:rPr>
          <w:b/>
          <w:color w:val="000000" w:themeColor="text1"/>
          <w:u w:val="single"/>
        </w:rPr>
      </w:pPr>
      <w:r w:rsidRPr="00CE7910">
        <w:rPr>
          <w:b/>
          <w:color w:val="000000" w:themeColor="text1"/>
          <w:u w:val="single"/>
        </w:rPr>
        <w:t>Påsketradisjoner:</w:t>
      </w:r>
    </w:p>
    <w:p w14:paraId="1C0CC23E" w14:textId="65186658" w:rsidR="005E17F5" w:rsidRPr="000A462C" w:rsidRDefault="005E17F5" w:rsidP="0096669C">
      <w:pPr>
        <w:outlineLvl w:val="0"/>
        <w:rPr>
          <w:bCs/>
          <w:color w:val="000000" w:themeColor="text1"/>
          <w:sz w:val="22"/>
          <w:szCs w:val="22"/>
        </w:rPr>
      </w:pPr>
      <w:proofErr w:type="spellStart"/>
      <w:r w:rsidRPr="000A462C">
        <w:rPr>
          <w:bCs/>
          <w:color w:val="000000" w:themeColor="text1"/>
          <w:sz w:val="22"/>
          <w:szCs w:val="22"/>
        </w:rPr>
        <w:t>Pga</w:t>
      </w:r>
      <w:proofErr w:type="spellEnd"/>
      <w:r w:rsidRPr="000A462C">
        <w:rPr>
          <w:bCs/>
          <w:color w:val="000000" w:themeColor="text1"/>
          <w:sz w:val="22"/>
          <w:szCs w:val="22"/>
        </w:rPr>
        <w:t xml:space="preserve">- Covid-19 pandemien ble det i påsken 2020 ikke arrangert noe Hunnedalsrenn, Kostymerenn eller topptur til </w:t>
      </w:r>
      <w:proofErr w:type="spellStart"/>
      <w:r w:rsidRPr="000A462C">
        <w:rPr>
          <w:bCs/>
          <w:color w:val="000000" w:themeColor="text1"/>
          <w:sz w:val="22"/>
          <w:szCs w:val="22"/>
        </w:rPr>
        <w:t>Tveitabrekkå</w:t>
      </w:r>
      <w:proofErr w:type="spellEnd"/>
      <w:r w:rsidRPr="000A462C">
        <w:rPr>
          <w:bCs/>
          <w:color w:val="000000" w:themeColor="text1"/>
          <w:sz w:val="22"/>
          <w:szCs w:val="22"/>
        </w:rPr>
        <w:t>.</w:t>
      </w:r>
    </w:p>
    <w:p w14:paraId="4C01E4D9" w14:textId="77777777" w:rsidR="0096669C" w:rsidRPr="00CE7910" w:rsidRDefault="0096669C" w:rsidP="0096669C">
      <w:pPr>
        <w:outlineLvl w:val="0"/>
        <w:rPr>
          <w:b/>
          <w:color w:val="000000" w:themeColor="text1"/>
          <w:u w:val="single"/>
        </w:rPr>
      </w:pPr>
    </w:p>
    <w:p w14:paraId="1C253F81" w14:textId="77777777" w:rsidR="0096669C" w:rsidRPr="00CE7910" w:rsidRDefault="0096669C" w:rsidP="0096669C">
      <w:pPr>
        <w:outlineLvl w:val="0"/>
        <w:rPr>
          <w:b/>
          <w:color w:val="000000" w:themeColor="text1"/>
          <w:u w:val="single"/>
        </w:rPr>
      </w:pPr>
      <w:r w:rsidRPr="00CE7910">
        <w:rPr>
          <w:b/>
          <w:color w:val="000000" w:themeColor="text1"/>
          <w:u w:val="single"/>
        </w:rPr>
        <w:t>Regnskapet:</w:t>
      </w:r>
    </w:p>
    <w:p w14:paraId="5C01F7ED" w14:textId="77777777" w:rsidR="0096669C" w:rsidRPr="000A462C" w:rsidRDefault="0096669C" w:rsidP="0096669C">
      <w:pPr>
        <w:outlineLvl w:val="0"/>
        <w:rPr>
          <w:color w:val="000000" w:themeColor="text1"/>
          <w:sz w:val="22"/>
          <w:szCs w:val="22"/>
        </w:rPr>
      </w:pPr>
      <w:r w:rsidRPr="000A462C">
        <w:rPr>
          <w:color w:val="000000" w:themeColor="text1"/>
          <w:sz w:val="22"/>
          <w:szCs w:val="22"/>
        </w:rPr>
        <w:t>Regnskapet er revidert og blir lagt ut på nettsiden.</w:t>
      </w:r>
    </w:p>
    <w:p w14:paraId="5291248D" w14:textId="77777777" w:rsidR="0096669C" w:rsidRPr="00CE7910" w:rsidRDefault="0096669C" w:rsidP="0096669C">
      <w:pPr>
        <w:outlineLvl w:val="0"/>
        <w:rPr>
          <w:color w:val="000000" w:themeColor="text1"/>
        </w:rPr>
      </w:pPr>
    </w:p>
    <w:p w14:paraId="0334A0D5" w14:textId="77777777" w:rsidR="0096669C" w:rsidRPr="00CE7910" w:rsidRDefault="0096669C" w:rsidP="0096669C">
      <w:pPr>
        <w:outlineLvl w:val="0"/>
        <w:rPr>
          <w:b/>
          <w:color w:val="000000" w:themeColor="text1"/>
          <w:u w:val="single"/>
        </w:rPr>
      </w:pPr>
      <w:r w:rsidRPr="00CE7910">
        <w:rPr>
          <w:b/>
          <w:color w:val="000000" w:themeColor="text1"/>
          <w:u w:val="single"/>
        </w:rPr>
        <w:t>Vannposter:</w:t>
      </w:r>
    </w:p>
    <w:p w14:paraId="57B80924" w14:textId="4A43A197" w:rsidR="005E17F5" w:rsidRPr="000A462C" w:rsidRDefault="0096669C" w:rsidP="0096669C">
      <w:pPr>
        <w:outlineLvl w:val="0"/>
        <w:rPr>
          <w:color w:val="000000" w:themeColor="text1"/>
          <w:sz w:val="22"/>
          <w:szCs w:val="22"/>
        </w:rPr>
      </w:pPr>
      <w:r w:rsidRPr="000A462C">
        <w:rPr>
          <w:color w:val="000000" w:themeColor="text1"/>
          <w:sz w:val="22"/>
          <w:szCs w:val="22"/>
        </w:rPr>
        <w:t>Velforeningen har et godt samarbeid med Sira Kvina som har ansvaret for drift og vedlikehold av vannpostene i dalen.</w:t>
      </w:r>
      <w:r w:rsidR="005E17F5" w:rsidRPr="000A462C">
        <w:rPr>
          <w:color w:val="000000" w:themeColor="text1"/>
          <w:sz w:val="22"/>
          <w:szCs w:val="22"/>
        </w:rPr>
        <w:t xml:space="preserve"> Vannpostene er de siste årene oppdatert av Sira Kvina og i 2020 ble arbeidet med vannpost 4 og ferdigstilt.</w:t>
      </w:r>
    </w:p>
    <w:p w14:paraId="150ACDB2" w14:textId="7D37232C" w:rsidR="0096669C" w:rsidRPr="000A462C" w:rsidRDefault="0096669C" w:rsidP="0096669C">
      <w:pPr>
        <w:outlineLvl w:val="0"/>
        <w:rPr>
          <w:b/>
          <w:color w:val="000000" w:themeColor="text1"/>
          <w:sz w:val="22"/>
          <w:szCs w:val="22"/>
          <w:u w:val="single"/>
        </w:rPr>
      </w:pPr>
      <w:r w:rsidRPr="000A462C">
        <w:rPr>
          <w:color w:val="000000" w:themeColor="text1"/>
          <w:sz w:val="22"/>
          <w:szCs w:val="22"/>
        </w:rPr>
        <w:t xml:space="preserve">Vannpost 2 har hatt noen </w:t>
      </w:r>
      <w:proofErr w:type="spellStart"/>
      <w:r w:rsidRPr="000A462C">
        <w:rPr>
          <w:color w:val="000000" w:themeColor="text1"/>
          <w:sz w:val="22"/>
          <w:szCs w:val="22"/>
        </w:rPr>
        <w:t>nedstegninger</w:t>
      </w:r>
      <w:proofErr w:type="spellEnd"/>
      <w:r w:rsidRPr="000A462C">
        <w:rPr>
          <w:color w:val="000000" w:themeColor="text1"/>
          <w:sz w:val="22"/>
          <w:szCs w:val="22"/>
        </w:rPr>
        <w:t xml:space="preserve"> pga. vannkvalitet</w:t>
      </w:r>
      <w:r w:rsidR="005E17F5" w:rsidRPr="000A462C">
        <w:rPr>
          <w:color w:val="000000" w:themeColor="text1"/>
          <w:sz w:val="22"/>
          <w:szCs w:val="22"/>
        </w:rPr>
        <w:t xml:space="preserve"> og skifte av deler</w:t>
      </w:r>
      <w:r w:rsidRPr="000A462C">
        <w:rPr>
          <w:color w:val="000000" w:themeColor="text1"/>
          <w:sz w:val="22"/>
          <w:szCs w:val="22"/>
        </w:rPr>
        <w:t xml:space="preserve">, vannposten er mer utsatt ved mye nedbør med tilhørende overflatevann som kommer ned i borehull. Ved eventuell stengning og utfordringer vil info bli publisert på Facebook. Sira Kvina følger situasjonen og informerer velforeningen fortløpende. </w:t>
      </w:r>
    </w:p>
    <w:p w14:paraId="45A7807F" w14:textId="77777777" w:rsidR="0096669C" w:rsidRPr="00CE7910" w:rsidRDefault="0096669C" w:rsidP="0096669C">
      <w:pPr>
        <w:outlineLvl w:val="0"/>
        <w:rPr>
          <w:color w:val="000000" w:themeColor="text1"/>
        </w:rPr>
      </w:pPr>
    </w:p>
    <w:p w14:paraId="0BB4BF8C" w14:textId="5D77BE01" w:rsidR="0096669C" w:rsidRPr="00CE7910" w:rsidRDefault="0096669C" w:rsidP="0096669C">
      <w:pPr>
        <w:outlineLvl w:val="0"/>
        <w:rPr>
          <w:b/>
          <w:bCs/>
          <w:color w:val="000000" w:themeColor="text1"/>
          <w:u w:val="single"/>
        </w:rPr>
      </w:pPr>
      <w:r w:rsidRPr="00CE7910">
        <w:rPr>
          <w:b/>
          <w:bCs/>
          <w:color w:val="000000" w:themeColor="text1"/>
          <w:u w:val="single"/>
        </w:rPr>
        <w:t>Røde Kors sine hytteplaner i Hunnedalen:</w:t>
      </w:r>
    </w:p>
    <w:p w14:paraId="0A687BC4" w14:textId="77777777" w:rsidR="00CE7910" w:rsidRPr="000A462C" w:rsidRDefault="005E17F5" w:rsidP="0096669C">
      <w:pPr>
        <w:outlineLvl w:val="0"/>
        <w:rPr>
          <w:sz w:val="22"/>
          <w:szCs w:val="22"/>
        </w:rPr>
      </w:pPr>
      <w:r w:rsidRPr="000A462C">
        <w:rPr>
          <w:sz w:val="22"/>
          <w:szCs w:val="22"/>
        </w:rPr>
        <w:t>Røde Kors sine planer for ny hytte i Hunnedalen er en byggesak som følger normal saksbehandling i Gjesdal kommune. Velforeningen er </w:t>
      </w:r>
    </w:p>
    <w:p w14:paraId="0408ADF8" w14:textId="5C06C2B5" w:rsidR="00CE7910" w:rsidRPr="000A462C" w:rsidRDefault="005E17F5" w:rsidP="0096669C">
      <w:pPr>
        <w:outlineLvl w:val="0"/>
        <w:rPr>
          <w:sz w:val="22"/>
          <w:szCs w:val="22"/>
        </w:rPr>
      </w:pPr>
      <w:r w:rsidRPr="000A462C">
        <w:rPr>
          <w:sz w:val="22"/>
          <w:szCs w:val="22"/>
        </w:rPr>
        <w:t>ikke part i saken og vil kun formidle informasjon om byggesaken. For annet </w:t>
      </w:r>
    </w:p>
    <w:p w14:paraId="195BDED0" w14:textId="68A7AF9B" w:rsidR="0096669C" w:rsidRPr="000A462C" w:rsidRDefault="005E17F5" w:rsidP="0096669C">
      <w:pPr>
        <w:outlineLvl w:val="0"/>
        <w:rPr>
          <w:sz w:val="22"/>
          <w:szCs w:val="22"/>
        </w:rPr>
      </w:pPr>
      <w:proofErr w:type="gramStart"/>
      <w:r w:rsidRPr="000A462C">
        <w:rPr>
          <w:sz w:val="22"/>
          <w:szCs w:val="22"/>
        </w:rPr>
        <w:t>vedrørende</w:t>
      </w:r>
      <w:proofErr w:type="gramEnd"/>
      <w:r w:rsidRPr="000A462C">
        <w:rPr>
          <w:sz w:val="22"/>
          <w:szCs w:val="22"/>
        </w:rPr>
        <w:t> byggesaken må hytteeiere ta kontakt med de involverte partene, i denne sammenheng Røde Kors og Gjesdal kommune.</w:t>
      </w:r>
    </w:p>
    <w:p w14:paraId="747F94C5" w14:textId="77777777" w:rsidR="0096669C" w:rsidRPr="00CE7910" w:rsidRDefault="0096669C" w:rsidP="0096669C">
      <w:pPr>
        <w:outlineLvl w:val="0"/>
        <w:rPr>
          <w:b/>
          <w:color w:val="000000" w:themeColor="text1"/>
          <w:u w:val="single"/>
        </w:rPr>
      </w:pPr>
    </w:p>
    <w:p w14:paraId="5D7B4725" w14:textId="29235675" w:rsidR="0096669C" w:rsidRDefault="0096669C" w:rsidP="0096669C">
      <w:pPr>
        <w:outlineLvl w:val="0"/>
        <w:rPr>
          <w:b/>
          <w:color w:val="000000" w:themeColor="text1"/>
          <w:u w:val="single"/>
        </w:rPr>
      </w:pPr>
    </w:p>
    <w:p w14:paraId="5D6540C3" w14:textId="77777777" w:rsidR="0096669C" w:rsidRPr="00CE7910" w:rsidRDefault="0096669C" w:rsidP="0096669C">
      <w:pPr>
        <w:outlineLvl w:val="0"/>
        <w:rPr>
          <w:b/>
          <w:color w:val="000000" w:themeColor="text1"/>
          <w:u w:val="single"/>
        </w:rPr>
      </w:pPr>
      <w:r w:rsidRPr="00CE7910">
        <w:rPr>
          <w:b/>
          <w:color w:val="000000" w:themeColor="text1"/>
          <w:u w:val="single"/>
        </w:rPr>
        <w:t xml:space="preserve">Medlemslister, adresser, epost: </w:t>
      </w:r>
    </w:p>
    <w:p w14:paraId="32A412F3" w14:textId="724C63AB" w:rsidR="00D60FAD" w:rsidRPr="000A462C" w:rsidRDefault="0096669C">
      <w:pPr>
        <w:rPr>
          <w:rFonts w:ascii="Arial" w:hAnsi="Arial"/>
          <w:b/>
          <w:color w:val="000000" w:themeColor="text1"/>
          <w:sz w:val="22"/>
          <w:szCs w:val="22"/>
        </w:rPr>
      </w:pPr>
      <w:r w:rsidRPr="000A462C">
        <w:rPr>
          <w:color w:val="000000" w:themeColor="text1"/>
          <w:sz w:val="22"/>
          <w:szCs w:val="22"/>
        </w:rPr>
        <w:t xml:space="preserve">Det vil betydelig lette arbeidet til styret hvis medlemmer som ikke har oppgitt epostadressen gjør dette dersom de har mulighet til det. </w:t>
      </w:r>
      <w:r w:rsidRPr="000A462C">
        <w:rPr>
          <w:b/>
          <w:color w:val="000000" w:themeColor="text1"/>
          <w:sz w:val="22"/>
          <w:szCs w:val="22"/>
        </w:rPr>
        <w:t>Husk å gi beskjed om endring av e-post ved f.eks. skifte av jobb.</w:t>
      </w:r>
    </w:p>
    <w:sectPr w:rsidR="00D60FAD" w:rsidRPr="000A46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9592C"/>
    <w:multiLevelType w:val="hybridMultilevel"/>
    <w:tmpl w:val="5FA21F18"/>
    <w:lvl w:ilvl="0" w:tplc="96E8C23E">
      <w:numFmt w:val="bullet"/>
      <w:lvlText w:val="-"/>
      <w:lvlJc w:val="left"/>
      <w:pPr>
        <w:ind w:left="720" w:hanging="360"/>
      </w:pPr>
      <w:rPr>
        <w:rFonts w:ascii="Arial" w:eastAsia="Times New Roman"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69C"/>
    <w:rsid w:val="000A462C"/>
    <w:rsid w:val="001E4C94"/>
    <w:rsid w:val="005E17F5"/>
    <w:rsid w:val="0096669C"/>
    <w:rsid w:val="00CE7910"/>
    <w:rsid w:val="00D60FAD"/>
    <w:rsid w:val="00E04251"/>
    <w:rsid w:val="00E3542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1E539"/>
  <w15:chartTrackingRefBased/>
  <w15:docId w15:val="{AC191C47-8E4E-446D-840A-6CFF4299E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69C"/>
    <w:pPr>
      <w:spacing w:after="0" w:line="240" w:lineRule="auto"/>
    </w:pPr>
    <w:rPr>
      <w:rFonts w:ascii="Times New Roman" w:eastAsia="Times New Roman" w:hAnsi="Times New Roman" w:cs="Times New Roman"/>
      <w:sz w:val="24"/>
      <w:szCs w:val="24"/>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96669C"/>
    <w:pPr>
      <w:ind w:left="720"/>
      <w:contextualSpacing/>
    </w:pPr>
  </w:style>
  <w:style w:type="paragraph" w:styleId="Sluttnotetekst">
    <w:name w:val="endnote text"/>
    <w:basedOn w:val="Normal"/>
    <w:link w:val="SluttnotetekstTegn"/>
    <w:semiHidden/>
    <w:rsid w:val="0096669C"/>
    <w:pPr>
      <w:spacing w:line="290" w:lineRule="atLeast"/>
    </w:pPr>
    <w:rPr>
      <w:sz w:val="23"/>
      <w:szCs w:val="20"/>
    </w:rPr>
  </w:style>
  <w:style w:type="character" w:customStyle="1" w:styleId="SluttnotetekstTegn">
    <w:name w:val="Sluttnotetekst Tegn"/>
    <w:basedOn w:val="Standardskriftforavsnitt"/>
    <w:link w:val="Sluttnotetekst"/>
    <w:semiHidden/>
    <w:rsid w:val="0096669C"/>
    <w:rPr>
      <w:rFonts w:ascii="Times New Roman" w:eastAsia="Times New Roman" w:hAnsi="Times New Roman" w:cs="Times New Roman"/>
      <w:sz w:val="23"/>
      <w:szCs w:val="20"/>
      <w:lang w:eastAsia="nb-NO"/>
    </w:rPr>
  </w:style>
  <w:style w:type="character" w:styleId="Hyperkobling">
    <w:name w:val="Hyperlink"/>
    <w:basedOn w:val="Standardskriftforavsnitt"/>
    <w:uiPriority w:val="99"/>
    <w:unhideWhenUsed/>
    <w:rsid w:val="009666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sserer@hunnedalen.no"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4005</Characters>
  <Application>Microsoft Office Word</Application>
  <DocSecurity>0</DocSecurity>
  <Lines>33</Lines>
  <Paragraphs>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Oddmund Petter Aasen</dc:creator>
  <cp:keywords/>
  <dc:description/>
  <cp:lastModifiedBy>Mona Lillehammer</cp:lastModifiedBy>
  <cp:revision>2</cp:revision>
  <dcterms:created xsi:type="dcterms:W3CDTF">2021-02-09T10:39:00Z</dcterms:created>
  <dcterms:modified xsi:type="dcterms:W3CDTF">2021-02-09T10:39:00Z</dcterms:modified>
</cp:coreProperties>
</file>