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CFE5D" w14:textId="77777777" w:rsidR="00E05F21" w:rsidRPr="008F7E84" w:rsidRDefault="00E05F21" w:rsidP="008F7E84">
      <w:pPr>
        <w:jc w:val="center"/>
        <w:outlineLvl w:val="0"/>
        <w:rPr>
          <w:b/>
          <w:color w:val="000000" w:themeColor="text1"/>
          <w:sz w:val="32"/>
          <w:szCs w:val="32"/>
        </w:rPr>
      </w:pPr>
      <w:bookmarkStart w:id="0" w:name="_GoBack"/>
      <w:bookmarkEnd w:id="0"/>
      <w:r w:rsidRPr="008F7E84">
        <w:rPr>
          <w:b/>
          <w:color w:val="000000" w:themeColor="text1"/>
          <w:sz w:val="32"/>
          <w:szCs w:val="32"/>
        </w:rPr>
        <w:t>Hunnedalen Velforening</w:t>
      </w:r>
    </w:p>
    <w:p w14:paraId="0C972642" w14:textId="77777777" w:rsidR="00E05F21" w:rsidRPr="008F7E84" w:rsidRDefault="00E05F21" w:rsidP="008F7E84">
      <w:pPr>
        <w:jc w:val="center"/>
        <w:outlineLvl w:val="0"/>
        <w:rPr>
          <w:b/>
          <w:color w:val="000000" w:themeColor="text1"/>
          <w:sz w:val="32"/>
          <w:szCs w:val="32"/>
        </w:rPr>
      </w:pPr>
      <w:r w:rsidRPr="008F7E84">
        <w:rPr>
          <w:b/>
          <w:color w:val="000000" w:themeColor="text1"/>
          <w:sz w:val="32"/>
          <w:szCs w:val="32"/>
        </w:rPr>
        <w:t>Ordinært årsmøte for 2021</w:t>
      </w:r>
    </w:p>
    <w:p w14:paraId="1DA357BE" w14:textId="77777777" w:rsidR="00E05F21" w:rsidRPr="001641C9" w:rsidRDefault="00E05F21" w:rsidP="008F7E84">
      <w:pPr>
        <w:jc w:val="center"/>
        <w:rPr>
          <w:b/>
          <w:color w:val="000000" w:themeColor="text1"/>
        </w:rPr>
      </w:pPr>
      <w:r w:rsidRPr="001641C9">
        <w:rPr>
          <w:b/>
          <w:color w:val="000000" w:themeColor="text1"/>
        </w:rPr>
        <w:t>Onsdag 23/02/21</w:t>
      </w:r>
    </w:p>
    <w:p w14:paraId="1E69DC7B" w14:textId="77777777" w:rsidR="00E05F21" w:rsidRPr="001641C9" w:rsidRDefault="00E05F21" w:rsidP="008F7E84">
      <w:pPr>
        <w:jc w:val="center"/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Kl. 19.00</w:t>
      </w:r>
    </w:p>
    <w:p w14:paraId="5E3C26F6" w14:textId="77777777" w:rsidR="00E05F21" w:rsidRPr="001641C9" w:rsidRDefault="00E05F21" w:rsidP="008F7E84">
      <w:pPr>
        <w:jc w:val="center"/>
        <w:outlineLvl w:val="0"/>
        <w:rPr>
          <w:b/>
          <w:color w:val="000000" w:themeColor="text1"/>
        </w:rPr>
      </w:pPr>
      <w:proofErr w:type="spellStart"/>
      <w:r w:rsidRPr="001641C9">
        <w:rPr>
          <w:b/>
          <w:color w:val="000000" w:themeColor="text1"/>
        </w:rPr>
        <w:t>Quality</w:t>
      </w:r>
      <w:proofErr w:type="spellEnd"/>
      <w:r w:rsidRPr="001641C9">
        <w:rPr>
          <w:b/>
          <w:color w:val="000000" w:themeColor="text1"/>
        </w:rPr>
        <w:t xml:space="preserve"> </w:t>
      </w:r>
      <w:proofErr w:type="spellStart"/>
      <w:r w:rsidRPr="001641C9">
        <w:rPr>
          <w:b/>
          <w:color w:val="000000" w:themeColor="text1"/>
        </w:rPr>
        <w:t>hotel</w:t>
      </w:r>
      <w:proofErr w:type="spellEnd"/>
      <w:r w:rsidRPr="001641C9">
        <w:rPr>
          <w:b/>
          <w:color w:val="000000" w:themeColor="text1"/>
        </w:rPr>
        <w:t xml:space="preserve"> </w:t>
      </w:r>
      <w:proofErr w:type="spellStart"/>
      <w:r w:rsidRPr="001641C9">
        <w:rPr>
          <w:b/>
          <w:color w:val="000000" w:themeColor="text1"/>
        </w:rPr>
        <w:t>Residence</w:t>
      </w:r>
      <w:proofErr w:type="spellEnd"/>
    </w:p>
    <w:p w14:paraId="44AF81C2" w14:textId="77777777" w:rsidR="00E05F21" w:rsidRPr="001641C9" w:rsidRDefault="00E05F21" w:rsidP="008F7E84">
      <w:pPr>
        <w:jc w:val="center"/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Julie Eges gate 5, 4306 Sandnes</w:t>
      </w:r>
    </w:p>
    <w:p w14:paraId="1C11D9E1" w14:textId="77777777" w:rsidR="00E05F21" w:rsidRPr="001641C9" w:rsidRDefault="00E05F21" w:rsidP="00E05F21">
      <w:pPr>
        <w:rPr>
          <w:b/>
          <w:color w:val="000000" w:themeColor="text1"/>
        </w:rPr>
      </w:pPr>
    </w:p>
    <w:p w14:paraId="73E03D84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Saksliste:</w:t>
      </w:r>
    </w:p>
    <w:p w14:paraId="7CA4D44E" w14:textId="77777777" w:rsidR="00E05F21" w:rsidRPr="001641C9" w:rsidRDefault="00E05F21" w:rsidP="00E05F21">
      <w:pPr>
        <w:rPr>
          <w:b/>
          <w:color w:val="000000" w:themeColor="text1"/>
        </w:rPr>
      </w:pPr>
    </w:p>
    <w:p w14:paraId="5A71AF24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 av ordstyrer</w:t>
      </w:r>
    </w:p>
    <w:p w14:paraId="5658ED31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Godkjenning av innkalling til årsmøtet</w:t>
      </w:r>
    </w:p>
    <w:p w14:paraId="2C9046F8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 av referent</w:t>
      </w:r>
    </w:p>
    <w:p w14:paraId="35FF6D96" w14:textId="11336299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 av</w:t>
      </w:r>
      <w:r w:rsidR="008F7E84">
        <w:rPr>
          <w:b/>
          <w:color w:val="000000" w:themeColor="text1"/>
        </w:rPr>
        <w:t xml:space="preserve"> to</w:t>
      </w:r>
      <w:r w:rsidRPr="001641C9">
        <w:rPr>
          <w:b/>
          <w:color w:val="000000" w:themeColor="text1"/>
        </w:rPr>
        <w:t xml:space="preserve"> medlem</w:t>
      </w:r>
      <w:r w:rsidR="008F7E84">
        <w:rPr>
          <w:b/>
          <w:color w:val="000000" w:themeColor="text1"/>
        </w:rPr>
        <w:t>mer</w:t>
      </w:r>
      <w:r w:rsidRPr="001641C9">
        <w:rPr>
          <w:b/>
          <w:color w:val="000000" w:themeColor="text1"/>
        </w:rPr>
        <w:t xml:space="preserve"> til å medunderskrive protokoll fra årsmøtet</w:t>
      </w:r>
    </w:p>
    <w:p w14:paraId="231BF700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Styrets beretning</w:t>
      </w:r>
    </w:p>
    <w:p w14:paraId="02DF76DF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Regnskap og Budsjett</w:t>
      </w:r>
    </w:p>
    <w:p w14:paraId="51E00182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Revisors beretning</w:t>
      </w:r>
    </w:p>
    <w:p w14:paraId="19A6B06C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Kontingent foreslås uendret</w:t>
      </w:r>
    </w:p>
    <w:p w14:paraId="2ACAE1B3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</w:t>
      </w:r>
    </w:p>
    <w:p w14:paraId="444147ED" w14:textId="77777777" w:rsidR="00E05F21" w:rsidRPr="001641C9" w:rsidRDefault="00E05F21" w:rsidP="00E05F21">
      <w:pPr>
        <w:numPr>
          <w:ilvl w:val="0"/>
          <w:numId w:val="1"/>
        </w:numPr>
        <w:rPr>
          <w:b/>
          <w:color w:val="000000" w:themeColor="text1"/>
        </w:rPr>
      </w:pPr>
      <w:r w:rsidRPr="001641C9">
        <w:rPr>
          <w:b/>
          <w:color w:val="000000" w:themeColor="text1"/>
        </w:rPr>
        <w:t xml:space="preserve">Innkomne forslag og informasjonspunkter </w:t>
      </w:r>
    </w:p>
    <w:p w14:paraId="177115E8" w14:textId="77777777" w:rsidR="00E05F21" w:rsidRPr="001641C9" w:rsidRDefault="00E05F21" w:rsidP="00E05F21">
      <w:pPr>
        <w:rPr>
          <w:b/>
          <w:color w:val="000000" w:themeColor="text1"/>
        </w:rPr>
      </w:pPr>
    </w:p>
    <w:p w14:paraId="686231B5" w14:textId="77777777" w:rsidR="00E05F21" w:rsidRPr="001641C9" w:rsidRDefault="00E05F21" w:rsidP="00E05F21">
      <w:pPr>
        <w:rPr>
          <w:b/>
          <w:color w:val="000000" w:themeColor="text1"/>
        </w:rPr>
      </w:pPr>
    </w:p>
    <w:p w14:paraId="1A19D116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Kandidater som er på valg Årsmøte 2021</w:t>
      </w:r>
    </w:p>
    <w:p w14:paraId="6B76F4C8" w14:textId="77777777" w:rsidR="00E05F21" w:rsidRPr="001641C9" w:rsidRDefault="00E05F21" w:rsidP="00E05F21">
      <w:pPr>
        <w:rPr>
          <w:b/>
          <w:color w:val="000000" w:themeColor="text1"/>
        </w:rPr>
      </w:pPr>
    </w:p>
    <w:p w14:paraId="4D999AE9" w14:textId="77777777" w:rsidR="00E05F21" w:rsidRPr="001641C9" w:rsidRDefault="00E05F21" w:rsidP="00E05F21">
      <w:pPr>
        <w:tabs>
          <w:tab w:val="center" w:pos="2792"/>
        </w:tabs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Styret:</w:t>
      </w:r>
      <w:r w:rsidRPr="001641C9">
        <w:rPr>
          <w:b/>
          <w:color w:val="000000" w:themeColor="text1"/>
        </w:rPr>
        <w:tab/>
      </w:r>
    </w:p>
    <w:p w14:paraId="18D8B909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Oddmund Petter Aasen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leder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4D3F4052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Mona Lillehammer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nestleder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0E937085" w14:textId="77777777" w:rsidR="00E05F21" w:rsidRPr="001641C9" w:rsidRDefault="00E05F21" w:rsidP="00E05F21">
      <w:pPr>
        <w:rPr>
          <w:color w:val="000000" w:themeColor="text1"/>
        </w:rPr>
      </w:pPr>
      <w:ins w:id="1" w:author="Gabriel Schanche Gilje" w:date="2019-01-07T21:50:00Z">
        <w:r w:rsidRPr="001641C9">
          <w:rPr>
            <w:color w:val="000000" w:themeColor="text1"/>
          </w:rPr>
          <w:t xml:space="preserve">Kjetil </w:t>
        </w:r>
        <w:proofErr w:type="spellStart"/>
        <w:r w:rsidRPr="001641C9">
          <w:rPr>
            <w:color w:val="000000" w:themeColor="text1"/>
          </w:rPr>
          <w:t>Dragesæt</w:t>
        </w:r>
      </w:ins>
      <w:proofErr w:type="spellEnd"/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 xml:space="preserve"> </w:t>
      </w:r>
      <w:r w:rsidRPr="001641C9">
        <w:rPr>
          <w:color w:val="000000" w:themeColor="text1"/>
        </w:rPr>
        <w:tab/>
        <w:t>kasserer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495052EA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Ståle Størkersen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styremedlem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går ut av styret</w:t>
      </w:r>
    </w:p>
    <w:p w14:paraId="2989C87B" w14:textId="04146792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Jon Barrat Nysæther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="008F7E84">
        <w:rPr>
          <w:color w:val="000000" w:themeColor="text1"/>
        </w:rPr>
        <w:tab/>
      </w:r>
      <w:r w:rsidRPr="001641C9">
        <w:rPr>
          <w:color w:val="000000" w:themeColor="text1"/>
        </w:rPr>
        <w:t xml:space="preserve">styremedlem </w:t>
      </w:r>
      <w:r w:rsidRPr="001641C9">
        <w:rPr>
          <w:color w:val="000000" w:themeColor="text1"/>
        </w:rPr>
        <w:tab/>
      </w:r>
      <w:r w:rsidR="008F7E84">
        <w:rPr>
          <w:color w:val="000000" w:themeColor="text1"/>
        </w:rPr>
        <w:tab/>
      </w:r>
      <w:r w:rsidRPr="001641C9">
        <w:rPr>
          <w:color w:val="000000" w:themeColor="text1"/>
        </w:rPr>
        <w:t>stiller til gjenvalg</w:t>
      </w:r>
    </w:p>
    <w:p w14:paraId="25DCD89F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Tove Alice Koll Frafjord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styremedlem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går ut av styret</w:t>
      </w:r>
    </w:p>
    <w:p w14:paraId="246F1F9C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</w:p>
    <w:p w14:paraId="561C60F6" w14:textId="77777777" w:rsidR="00E05F21" w:rsidRPr="001641C9" w:rsidRDefault="00E05F21" w:rsidP="00E05F21">
      <w:pPr>
        <w:rPr>
          <w:color w:val="000000" w:themeColor="text1"/>
        </w:rPr>
      </w:pPr>
    </w:p>
    <w:p w14:paraId="19C0AD8A" w14:textId="77777777" w:rsidR="00E05F21" w:rsidRPr="001641C9" w:rsidRDefault="00E05F21" w:rsidP="00E05F21">
      <w:pPr>
        <w:rPr>
          <w:color w:val="000000" w:themeColor="text1"/>
        </w:rPr>
      </w:pPr>
    </w:p>
    <w:p w14:paraId="0FCE3764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Revisor:</w:t>
      </w:r>
    </w:p>
    <w:p w14:paraId="752FA9E7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 xml:space="preserve">Øyvind </w:t>
      </w:r>
      <w:proofErr w:type="spellStart"/>
      <w:r w:rsidRPr="001641C9">
        <w:rPr>
          <w:color w:val="000000" w:themeColor="text1"/>
        </w:rPr>
        <w:t>Skogerbø</w:t>
      </w:r>
      <w:proofErr w:type="spellEnd"/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1.revisor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4095F40F" w14:textId="7A8C1B85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Gry Berit Lundal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2.revisor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="008F7E84">
        <w:rPr>
          <w:color w:val="000000" w:themeColor="text1"/>
        </w:rPr>
        <w:t>stiller til gjenvalg</w:t>
      </w:r>
    </w:p>
    <w:p w14:paraId="53C0C814" w14:textId="77777777" w:rsidR="00E05F21" w:rsidRPr="001641C9" w:rsidRDefault="00E05F21" w:rsidP="00E05F21">
      <w:pPr>
        <w:rPr>
          <w:color w:val="000000" w:themeColor="text1"/>
        </w:rPr>
      </w:pPr>
    </w:p>
    <w:p w14:paraId="25C87EEF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Valgkomiteen:</w:t>
      </w:r>
    </w:p>
    <w:p w14:paraId="17BA5E3C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Helge Dyrøy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 xml:space="preserve">                  </w:t>
      </w:r>
      <w:r w:rsidRPr="001641C9">
        <w:rPr>
          <w:color w:val="000000" w:themeColor="text1"/>
        </w:rPr>
        <w:tab/>
        <w:t>medlem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63BDDB3E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Marianne Strøm Uthaug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medlem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ikke på valg</w:t>
      </w:r>
    </w:p>
    <w:p w14:paraId="0590C340" w14:textId="77777777" w:rsidR="00E05F21" w:rsidRPr="001641C9" w:rsidRDefault="00E05F21" w:rsidP="00E05F21">
      <w:pPr>
        <w:rPr>
          <w:color w:val="000000" w:themeColor="text1"/>
        </w:rPr>
      </w:pPr>
      <w:r w:rsidRPr="001641C9">
        <w:rPr>
          <w:color w:val="000000" w:themeColor="text1"/>
        </w:rPr>
        <w:t>Olaug Krag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medlem</w:t>
      </w:r>
      <w:r w:rsidRPr="001641C9">
        <w:rPr>
          <w:color w:val="000000" w:themeColor="text1"/>
        </w:rPr>
        <w:tab/>
      </w:r>
      <w:r w:rsidRPr="001641C9">
        <w:rPr>
          <w:color w:val="000000" w:themeColor="text1"/>
        </w:rPr>
        <w:tab/>
        <w:t>på valg</w:t>
      </w:r>
    </w:p>
    <w:p w14:paraId="1D9F2D0B" w14:textId="77777777" w:rsidR="00E05F21" w:rsidRPr="001641C9" w:rsidRDefault="00E05F21" w:rsidP="00E05F21">
      <w:pPr>
        <w:rPr>
          <w:color w:val="000000" w:themeColor="text1"/>
        </w:rPr>
      </w:pPr>
    </w:p>
    <w:p w14:paraId="7E8FBAB6" w14:textId="77777777" w:rsidR="00E05F21" w:rsidRPr="001641C9" w:rsidRDefault="00E05F21" w:rsidP="00E05F21">
      <w:pPr>
        <w:rPr>
          <w:b/>
          <w:color w:val="000000" w:themeColor="text1"/>
        </w:rPr>
      </w:pPr>
    </w:p>
    <w:p w14:paraId="6AFACF67" w14:textId="77777777" w:rsidR="00E05F21" w:rsidRPr="001641C9" w:rsidRDefault="00E05F21" w:rsidP="00E05F21">
      <w:pPr>
        <w:ind w:left="720"/>
        <w:rPr>
          <w:color w:val="000000" w:themeColor="text1"/>
        </w:rPr>
      </w:pPr>
    </w:p>
    <w:p w14:paraId="32F382DA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42EFB658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01331CF3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20EA34A0" w14:textId="05F4EBB5" w:rsidR="00E05F21" w:rsidRDefault="00E05F21" w:rsidP="00E05F21">
      <w:pPr>
        <w:outlineLvl w:val="0"/>
        <w:rPr>
          <w:b/>
          <w:color w:val="000000" w:themeColor="text1"/>
        </w:rPr>
      </w:pPr>
    </w:p>
    <w:p w14:paraId="20032545" w14:textId="33B9897B" w:rsidR="008F7E84" w:rsidRDefault="008F7E84" w:rsidP="00E05F21">
      <w:pPr>
        <w:outlineLvl w:val="0"/>
        <w:rPr>
          <w:b/>
          <w:color w:val="000000" w:themeColor="text1"/>
        </w:rPr>
      </w:pPr>
    </w:p>
    <w:p w14:paraId="6FDBFD1C" w14:textId="658A1BAC" w:rsidR="008F7E84" w:rsidRDefault="008F7E84" w:rsidP="00E05F21">
      <w:pPr>
        <w:outlineLvl w:val="0"/>
        <w:rPr>
          <w:b/>
          <w:color w:val="000000" w:themeColor="text1"/>
        </w:rPr>
      </w:pPr>
    </w:p>
    <w:p w14:paraId="7E54831A" w14:textId="2066EEFF" w:rsidR="008F7E84" w:rsidRDefault="008F7E84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lastRenderedPageBreak/>
        <w:t>SAK: 0</w:t>
      </w:r>
      <w:r>
        <w:rPr>
          <w:b/>
          <w:color w:val="000000" w:themeColor="text1"/>
        </w:rPr>
        <w:t>1</w:t>
      </w:r>
      <w:r w:rsidRPr="001641C9">
        <w:rPr>
          <w:b/>
          <w:color w:val="000000" w:themeColor="text1"/>
        </w:rPr>
        <w:t>:</w:t>
      </w:r>
      <w:r>
        <w:rPr>
          <w:b/>
          <w:color w:val="000000" w:themeColor="text1"/>
        </w:rPr>
        <w:t xml:space="preserve"> Valg av ordstyrer</w:t>
      </w:r>
    </w:p>
    <w:p w14:paraId="27EB7F82" w14:textId="1165BC59" w:rsidR="008F7E84" w:rsidRDefault="008F7E84" w:rsidP="00E05F21">
      <w:pPr>
        <w:outlineLvl w:val="0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Styrets foreslår Kjetil </w:t>
      </w:r>
      <w:proofErr w:type="spellStart"/>
      <w:r>
        <w:rPr>
          <w:bCs/>
          <w:color w:val="000000" w:themeColor="text1"/>
        </w:rPr>
        <w:t>Dragesæt</w:t>
      </w:r>
      <w:proofErr w:type="spellEnd"/>
    </w:p>
    <w:p w14:paraId="06F7548A" w14:textId="5972DA12" w:rsidR="008F7E84" w:rsidRDefault="008F7E84" w:rsidP="00E05F21">
      <w:pPr>
        <w:outlineLvl w:val="0"/>
        <w:rPr>
          <w:bCs/>
          <w:color w:val="000000" w:themeColor="text1"/>
        </w:rPr>
      </w:pPr>
    </w:p>
    <w:p w14:paraId="2624B743" w14:textId="7DDBF352" w:rsidR="008F7E84" w:rsidRDefault="008F7E84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2: Godkjenning av innkalling til årsmøtet</w:t>
      </w:r>
    </w:p>
    <w:p w14:paraId="7A128393" w14:textId="334EA919" w:rsidR="008F7E84" w:rsidRDefault="008F7E84" w:rsidP="00E05F21">
      <w:pPr>
        <w:outlineLvl w:val="0"/>
        <w:rPr>
          <w:b/>
          <w:color w:val="000000" w:themeColor="text1"/>
        </w:rPr>
      </w:pPr>
    </w:p>
    <w:p w14:paraId="6BB9DFF3" w14:textId="14F44AA9" w:rsidR="008F7E84" w:rsidRDefault="008F7E84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3: Valg av referent</w:t>
      </w:r>
    </w:p>
    <w:p w14:paraId="7AE0DEFA" w14:textId="347B3B3F" w:rsidR="008F7E84" w:rsidRDefault="008F7E84" w:rsidP="00E05F21">
      <w:pPr>
        <w:outlineLvl w:val="0"/>
        <w:rPr>
          <w:bCs/>
          <w:color w:val="000000" w:themeColor="text1"/>
        </w:rPr>
      </w:pPr>
      <w:r w:rsidRPr="008F7E84">
        <w:rPr>
          <w:bCs/>
          <w:color w:val="000000" w:themeColor="text1"/>
        </w:rPr>
        <w:t>Styret foreslår Jon Barrat Nysæther</w:t>
      </w:r>
    </w:p>
    <w:p w14:paraId="769CB946" w14:textId="757CA704" w:rsidR="008F7E84" w:rsidRDefault="008F7E84" w:rsidP="00E05F21">
      <w:pPr>
        <w:outlineLvl w:val="0"/>
        <w:rPr>
          <w:bCs/>
          <w:color w:val="000000" w:themeColor="text1"/>
        </w:rPr>
      </w:pPr>
    </w:p>
    <w:p w14:paraId="4A203692" w14:textId="32444499" w:rsidR="008F7E84" w:rsidRDefault="008F7E84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4: Valg av to medlemmer til å underskrive protokoll fra årsmøtet</w:t>
      </w:r>
    </w:p>
    <w:p w14:paraId="00087BF3" w14:textId="6087CF00" w:rsidR="008F7E84" w:rsidRDefault="008F7E84" w:rsidP="00E05F21">
      <w:pPr>
        <w:outlineLvl w:val="0"/>
        <w:rPr>
          <w:b/>
          <w:color w:val="000000" w:themeColor="text1"/>
        </w:rPr>
      </w:pPr>
    </w:p>
    <w:p w14:paraId="551D15E8" w14:textId="57DE43C4" w:rsidR="008F7E84" w:rsidRDefault="008F7E84" w:rsidP="00E05F21">
      <w:pPr>
        <w:outlineLvl w:val="0"/>
        <w:rPr>
          <w:b/>
          <w:color w:val="000000" w:themeColor="text1"/>
        </w:rPr>
      </w:pPr>
    </w:p>
    <w:p w14:paraId="04DA91EB" w14:textId="18D8360F" w:rsidR="008F7E84" w:rsidRDefault="008F7E84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5: Styrets beretning</w:t>
      </w:r>
    </w:p>
    <w:p w14:paraId="47383712" w14:textId="77777777" w:rsidR="008F7E84" w:rsidRPr="008F7E84" w:rsidRDefault="008F7E84" w:rsidP="00E05F21">
      <w:pPr>
        <w:outlineLvl w:val="0"/>
        <w:rPr>
          <w:bCs/>
          <w:color w:val="000000" w:themeColor="text1"/>
        </w:rPr>
      </w:pPr>
    </w:p>
    <w:p w14:paraId="42DA6F54" w14:textId="77777777" w:rsidR="008F7E84" w:rsidRPr="001641C9" w:rsidRDefault="008F7E84" w:rsidP="00E05F21">
      <w:pPr>
        <w:outlineLvl w:val="0"/>
        <w:rPr>
          <w:b/>
          <w:color w:val="000000" w:themeColor="text1"/>
        </w:rPr>
      </w:pPr>
    </w:p>
    <w:p w14:paraId="53F1A741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06: Regnskap 2020 og budsjett 2021</w:t>
      </w:r>
    </w:p>
    <w:p w14:paraId="78AA58BE" w14:textId="77777777" w:rsidR="00E05F21" w:rsidRPr="001641C9" w:rsidRDefault="00E05F21" w:rsidP="00E05F21">
      <w:pPr>
        <w:outlineLvl w:val="0"/>
        <w:rPr>
          <w:color w:val="000000" w:themeColor="text1"/>
        </w:rPr>
      </w:pPr>
      <w:r w:rsidRPr="001641C9">
        <w:rPr>
          <w:color w:val="000000" w:themeColor="text1"/>
        </w:rPr>
        <w:t>Se eget vedlegg</w:t>
      </w:r>
    </w:p>
    <w:p w14:paraId="3A1B5760" w14:textId="6C08C469" w:rsidR="00E05F21" w:rsidRDefault="00E05F21" w:rsidP="00E05F21">
      <w:pPr>
        <w:rPr>
          <w:color w:val="000000" w:themeColor="text1"/>
        </w:rPr>
      </w:pPr>
    </w:p>
    <w:p w14:paraId="2763DD2B" w14:textId="733017A6" w:rsidR="008F7E84" w:rsidRDefault="008F7E84" w:rsidP="00E05F21">
      <w:pPr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7: Revisors beretning</w:t>
      </w:r>
    </w:p>
    <w:p w14:paraId="17083CEF" w14:textId="32165998" w:rsidR="008F7E84" w:rsidRDefault="008F7E84" w:rsidP="00E05F21">
      <w:pPr>
        <w:rPr>
          <w:b/>
          <w:color w:val="000000" w:themeColor="text1"/>
        </w:rPr>
      </w:pPr>
    </w:p>
    <w:p w14:paraId="1E77DB9C" w14:textId="7730BCC5" w:rsidR="008F7E84" w:rsidRDefault="008F7E84" w:rsidP="00E05F21">
      <w:pPr>
        <w:rPr>
          <w:b/>
          <w:color w:val="000000" w:themeColor="text1"/>
        </w:rPr>
      </w:pPr>
    </w:p>
    <w:p w14:paraId="23C6CE40" w14:textId="04651843" w:rsidR="008F7E84" w:rsidRDefault="008F7E84" w:rsidP="00E05F21">
      <w:pPr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SAK: 0</w:t>
      </w:r>
      <w:r>
        <w:rPr>
          <w:b/>
          <w:color w:val="000000" w:themeColor="text1"/>
        </w:rPr>
        <w:t>8: Kontingent foreslås uendret.</w:t>
      </w:r>
    </w:p>
    <w:p w14:paraId="35606256" w14:textId="77777777" w:rsidR="008F7E84" w:rsidRPr="001641C9" w:rsidRDefault="008F7E84" w:rsidP="00E05F21">
      <w:pPr>
        <w:rPr>
          <w:color w:val="000000" w:themeColor="text1"/>
        </w:rPr>
      </w:pPr>
    </w:p>
    <w:p w14:paraId="45F3DC82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375F50E0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 09: Valg – innstilling fra Valgkomite</w:t>
      </w:r>
    </w:p>
    <w:p w14:paraId="5EAE7F8F" w14:textId="77777777" w:rsidR="00E05F21" w:rsidRPr="001641C9" w:rsidRDefault="00E05F21" w:rsidP="00E05F21">
      <w:pPr>
        <w:shd w:val="clear" w:color="auto" w:fill="FFFFFF"/>
        <w:rPr>
          <w:color w:val="000000" w:themeColor="text1"/>
        </w:rPr>
      </w:pPr>
      <w:r w:rsidRPr="001641C9">
        <w:rPr>
          <w:color w:val="000000" w:themeColor="text1"/>
        </w:rPr>
        <w:t>Nye kandidater:</w:t>
      </w:r>
    </w:p>
    <w:p w14:paraId="67607726" w14:textId="77777777" w:rsidR="00E05F21" w:rsidRPr="001641C9" w:rsidRDefault="00E05F21" w:rsidP="00E05F21">
      <w:pPr>
        <w:shd w:val="clear" w:color="auto" w:fill="FFFFFF"/>
        <w:rPr>
          <w:color w:val="000000" w:themeColor="text1"/>
        </w:rPr>
      </w:pPr>
    </w:p>
    <w:p w14:paraId="7AC7E3B6" w14:textId="2ADC8179" w:rsidR="00E05F21" w:rsidRDefault="00E05F21" w:rsidP="00E05F21">
      <w:pPr>
        <w:shd w:val="clear" w:color="auto" w:fill="FFFFFF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Styret:</w:t>
      </w:r>
    </w:p>
    <w:p w14:paraId="685FD546" w14:textId="7D6F8EE3" w:rsidR="008F7E84" w:rsidRDefault="008F7E84" w:rsidP="00E05F21">
      <w:pPr>
        <w:shd w:val="clear" w:color="auto" w:fill="FFFFFF"/>
        <w:rPr>
          <w:bCs/>
          <w:color w:val="000000" w:themeColor="text1"/>
        </w:rPr>
      </w:pPr>
      <w:r w:rsidRPr="008F7E84">
        <w:rPr>
          <w:bCs/>
          <w:color w:val="000000" w:themeColor="text1"/>
        </w:rPr>
        <w:t xml:space="preserve">Eirik </w:t>
      </w:r>
      <w:proofErr w:type="spellStart"/>
      <w:r w:rsidRPr="008F7E84">
        <w:rPr>
          <w:bCs/>
          <w:color w:val="000000" w:themeColor="text1"/>
        </w:rPr>
        <w:t>Vaktdal</w:t>
      </w:r>
      <w:proofErr w:type="spellEnd"/>
    </w:p>
    <w:p w14:paraId="3BC988E9" w14:textId="5EDADC9B" w:rsidR="008F7E84" w:rsidRPr="008F7E84" w:rsidRDefault="008F7E84" w:rsidP="00E05F21">
      <w:pPr>
        <w:shd w:val="clear" w:color="auto" w:fill="FFFFFF"/>
        <w:rPr>
          <w:bCs/>
          <w:color w:val="000000" w:themeColor="text1"/>
        </w:rPr>
      </w:pPr>
      <w:r>
        <w:rPr>
          <w:bCs/>
          <w:color w:val="000000" w:themeColor="text1"/>
        </w:rPr>
        <w:t>……………..</w:t>
      </w:r>
    </w:p>
    <w:p w14:paraId="6177C76F" w14:textId="77777777" w:rsidR="00E05F21" w:rsidRPr="001641C9" w:rsidRDefault="00E05F21" w:rsidP="00E05F21">
      <w:pPr>
        <w:shd w:val="clear" w:color="auto" w:fill="FFFFFF"/>
        <w:rPr>
          <w:color w:val="000000" w:themeColor="text1"/>
        </w:rPr>
      </w:pPr>
    </w:p>
    <w:p w14:paraId="4B2AD327" w14:textId="03221411" w:rsidR="00E05F21" w:rsidRDefault="00E05F21" w:rsidP="00E05F21">
      <w:pPr>
        <w:shd w:val="clear" w:color="auto" w:fill="FFFFFF"/>
        <w:rPr>
          <w:b/>
          <w:color w:val="000000" w:themeColor="text1"/>
        </w:rPr>
      </w:pPr>
      <w:r w:rsidRPr="001641C9">
        <w:rPr>
          <w:b/>
          <w:color w:val="000000" w:themeColor="text1"/>
        </w:rPr>
        <w:t>Valgkomiteen:</w:t>
      </w:r>
    </w:p>
    <w:p w14:paraId="4D688F31" w14:textId="213806F4" w:rsidR="008F7E84" w:rsidRPr="008F7E84" w:rsidRDefault="008F7E84" w:rsidP="00E05F21">
      <w:pPr>
        <w:shd w:val="clear" w:color="auto" w:fill="FFFFFF"/>
        <w:rPr>
          <w:bCs/>
          <w:color w:val="000000" w:themeColor="text1"/>
        </w:rPr>
      </w:pPr>
      <w:r w:rsidRPr="008F7E84">
        <w:rPr>
          <w:bCs/>
          <w:color w:val="000000" w:themeColor="text1"/>
        </w:rPr>
        <w:t>Hans Peter Brun</w:t>
      </w:r>
    </w:p>
    <w:p w14:paraId="44F3533D" w14:textId="77777777" w:rsidR="00E05F21" w:rsidRPr="001641C9" w:rsidRDefault="00E05F21" w:rsidP="00E05F21">
      <w:pPr>
        <w:shd w:val="clear" w:color="auto" w:fill="FFFFFF"/>
        <w:rPr>
          <w:b/>
          <w:color w:val="000000" w:themeColor="text1"/>
        </w:rPr>
      </w:pPr>
    </w:p>
    <w:p w14:paraId="45CD1D5B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Revisor:</w:t>
      </w:r>
    </w:p>
    <w:p w14:paraId="68EC0FDC" w14:textId="44FCA1EB" w:rsidR="00E05F21" w:rsidRPr="001641C9" w:rsidRDefault="008F7E84" w:rsidP="00E05F21">
      <w:pPr>
        <w:shd w:val="clear" w:color="auto" w:fill="FFFFFF"/>
        <w:rPr>
          <w:color w:val="000000" w:themeColor="text1"/>
        </w:rPr>
      </w:pPr>
      <w:r w:rsidRPr="001641C9">
        <w:rPr>
          <w:color w:val="000000" w:themeColor="text1"/>
        </w:rPr>
        <w:t>Gry Berit Lundal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Stiller til gjenvalg</w:t>
      </w:r>
    </w:p>
    <w:p w14:paraId="43296907" w14:textId="77777777" w:rsidR="00E05F21" w:rsidRPr="001641C9" w:rsidRDefault="00E05F21" w:rsidP="00E05F21">
      <w:pPr>
        <w:shd w:val="clear" w:color="auto" w:fill="FFFFFF"/>
        <w:rPr>
          <w:color w:val="000000" w:themeColor="text1"/>
        </w:rPr>
      </w:pPr>
    </w:p>
    <w:p w14:paraId="26AEFFEB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229CB410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70B48D8C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  <w:r w:rsidRPr="001641C9">
        <w:rPr>
          <w:b/>
          <w:color w:val="000000" w:themeColor="text1"/>
        </w:rPr>
        <w:t>SAK 10: Innkomne forslag og informasjonspunkter:</w:t>
      </w:r>
    </w:p>
    <w:p w14:paraId="59A7157D" w14:textId="77777777" w:rsidR="00E05F21" w:rsidRPr="001641C9" w:rsidRDefault="00E05F21" w:rsidP="00E05F21">
      <w:pPr>
        <w:outlineLvl w:val="0"/>
        <w:rPr>
          <w:b/>
          <w:color w:val="000000" w:themeColor="text1"/>
        </w:rPr>
      </w:pPr>
    </w:p>
    <w:p w14:paraId="79F05052" w14:textId="77777777" w:rsidR="00E05F21" w:rsidRPr="001641C9" w:rsidRDefault="00E05F21" w:rsidP="00E05F21">
      <w:pPr>
        <w:rPr>
          <w:u w:val="single"/>
        </w:rPr>
      </w:pPr>
      <w:r w:rsidRPr="001641C9">
        <w:rPr>
          <w:u w:val="single"/>
        </w:rPr>
        <w:t>1)</w:t>
      </w:r>
    </w:p>
    <w:p w14:paraId="134659EB" w14:textId="77777777" w:rsidR="00E05F21" w:rsidRPr="001641C9" w:rsidRDefault="00E05F21" w:rsidP="00E05F21">
      <w:pPr>
        <w:pStyle w:val="Sluttnotetekst"/>
        <w:spacing w:line="240" w:lineRule="auto"/>
        <w:rPr>
          <w:sz w:val="24"/>
          <w:szCs w:val="24"/>
        </w:rPr>
      </w:pPr>
      <w:r w:rsidRPr="001641C9">
        <w:rPr>
          <w:sz w:val="24"/>
          <w:szCs w:val="24"/>
        </w:rPr>
        <w:t>Tillater oss igjen å komme med forslag om å sende inn krav til Statens</w:t>
      </w:r>
      <w:r w:rsidRPr="001641C9">
        <w:rPr>
          <w:sz w:val="24"/>
          <w:szCs w:val="24"/>
        </w:rPr>
        <w:br/>
        <w:t>Vegvesen om nedsatt fart på Hunnedalsveien RV 45 og støy måling. Dette</w:t>
      </w:r>
      <w:r w:rsidRPr="001641C9">
        <w:rPr>
          <w:sz w:val="24"/>
          <w:szCs w:val="24"/>
        </w:rPr>
        <w:br/>
        <w:t>er en kamp vi aldri bør gi opp da trafikken øker for hvert år og myke</w:t>
      </w:r>
      <w:r w:rsidRPr="001641C9">
        <w:rPr>
          <w:sz w:val="24"/>
          <w:szCs w:val="24"/>
        </w:rPr>
        <w:br/>
        <w:t>trafikanter som skal krysse denne veien der fartsgrensen er 80 km/t</w:t>
      </w:r>
      <w:r w:rsidRPr="001641C9">
        <w:rPr>
          <w:sz w:val="24"/>
          <w:szCs w:val="24"/>
        </w:rPr>
        <w:br/>
        <w:t>øker enormt da interessen for fjell turer på sommeren stadig øker også</w:t>
      </w:r>
      <w:r w:rsidRPr="001641C9">
        <w:rPr>
          <w:sz w:val="24"/>
          <w:szCs w:val="24"/>
        </w:rPr>
        <w:br/>
        <w:t>blant småbarnsfamilier.</w:t>
      </w:r>
      <w:r w:rsidRPr="001641C9">
        <w:rPr>
          <w:sz w:val="24"/>
          <w:szCs w:val="24"/>
        </w:rPr>
        <w:br/>
      </w:r>
      <w:r w:rsidRPr="001641C9">
        <w:rPr>
          <w:sz w:val="24"/>
          <w:szCs w:val="24"/>
        </w:rPr>
        <w:br/>
        <w:t>Nå skal også snart Turist foreningen bygge to nye hytter tilrettelagt</w:t>
      </w:r>
      <w:r w:rsidRPr="001641C9">
        <w:rPr>
          <w:sz w:val="24"/>
          <w:szCs w:val="24"/>
        </w:rPr>
        <w:br/>
        <w:t>for handicappet og familier med små barn langs stien til Blåfjell.</w:t>
      </w:r>
      <w:r w:rsidRPr="001641C9">
        <w:rPr>
          <w:sz w:val="24"/>
          <w:szCs w:val="24"/>
        </w:rPr>
        <w:br/>
      </w:r>
      <w:r w:rsidRPr="001641C9">
        <w:rPr>
          <w:sz w:val="24"/>
          <w:szCs w:val="24"/>
        </w:rPr>
        <w:lastRenderedPageBreak/>
        <w:t>Parkering for disse brukerne blir på parkeringsplass 5 - så altså de</w:t>
      </w:r>
      <w:r w:rsidRPr="001641C9">
        <w:rPr>
          <w:sz w:val="24"/>
          <w:szCs w:val="24"/>
        </w:rPr>
        <w:br/>
        <w:t>må krysse veien der det er 80 km/t og ingen gangfelt…. Med rullestoler</w:t>
      </w:r>
      <w:r w:rsidRPr="001641C9">
        <w:rPr>
          <w:sz w:val="24"/>
          <w:szCs w:val="24"/>
        </w:rPr>
        <w:br/>
        <w:t xml:space="preserve">og små </w:t>
      </w:r>
      <w:proofErr w:type="gramStart"/>
      <w:r w:rsidRPr="001641C9">
        <w:rPr>
          <w:sz w:val="24"/>
          <w:szCs w:val="24"/>
        </w:rPr>
        <w:t>barn…</w:t>
      </w:r>
      <w:proofErr w:type="gramEnd"/>
      <w:r w:rsidRPr="001641C9">
        <w:rPr>
          <w:sz w:val="24"/>
          <w:szCs w:val="24"/>
        </w:rPr>
        <w:t>.</w:t>
      </w:r>
    </w:p>
    <w:p w14:paraId="0CF4573A" w14:textId="77777777" w:rsidR="00E05F21" w:rsidRPr="001641C9" w:rsidRDefault="00E05F21" w:rsidP="00E05F21"/>
    <w:p w14:paraId="14C31128" w14:textId="2AEFEBFE" w:rsidR="00E05F21" w:rsidRPr="008F7E84" w:rsidRDefault="00E05F21" w:rsidP="00E05F21">
      <w:pPr>
        <w:rPr>
          <w:u w:val="single"/>
        </w:rPr>
      </w:pPr>
      <w:r w:rsidRPr="008F7E84">
        <w:rPr>
          <w:u w:val="single"/>
        </w:rPr>
        <w:t>Forslag til vedtak:</w:t>
      </w:r>
    </w:p>
    <w:p w14:paraId="33CC5601" w14:textId="77777777" w:rsidR="008F7E84" w:rsidRPr="008F7E84" w:rsidRDefault="008F7E84" w:rsidP="008F7E84">
      <w:pPr>
        <w:pStyle w:val="Sluttnotetekst"/>
        <w:spacing w:line="240" w:lineRule="auto"/>
        <w:rPr>
          <w:sz w:val="24"/>
          <w:szCs w:val="24"/>
        </w:rPr>
      </w:pPr>
      <w:r w:rsidRPr="008F7E84">
        <w:rPr>
          <w:sz w:val="24"/>
          <w:szCs w:val="24"/>
        </w:rPr>
        <w:t xml:space="preserve">Styret i velforeningen støtter forslaget og ønsker permanent fartsgrense gjennom Hunnedalen. Velforeningen søkte Vegvesenet om dette for </w:t>
      </w:r>
      <w:proofErr w:type="spellStart"/>
      <w:r w:rsidRPr="008F7E84">
        <w:rPr>
          <w:sz w:val="24"/>
          <w:szCs w:val="24"/>
        </w:rPr>
        <w:t>ca</w:t>
      </w:r>
      <w:proofErr w:type="spellEnd"/>
      <w:r w:rsidRPr="008F7E84">
        <w:rPr>
          <w:sz w:val="24"/>
          <w:szCs w:val="24"/>
        </w:rPr>
        <w:t xml:space="preserve"> to år siden, men fikk da avslag. Vi ser at likevel at det er kommet nye momenter i saken siden den gang: Blant annet gjør </w:t>
      </w:r>
      <w:proofErr w:type="spellStart"/>
      <w:r w:rsidRPr="008F7E84">
        <w:rPr>
          <w:sz w:val="24"/>
          <w:szCs w:val="24"/>
        </w:rPr>
        <w:t>Covid</w:t>
      </w:r>
      <w:proofErr w:type="spellEnd"/>
      <w:r w:rsidRPr="008F7E84">
        <w:rPr>
          <w:sz w:val="24"/>
          <w:szCs w:val="24"/>
        </w:rPr>
        <w:t xml:space="preserve"> at hyttene er mer i bruk, og Røde Kors og Turistforeningen planlegger som nevnt å bygge nye hytter. Styret vil derfor oppdatere søknaden og søke på nytt. </w:t>
      </w:r>
    </w:p>
    <w:p w14:paraId="513D32A2" w14:textId="77777777" w:rsidR="008F7E84" w:rsidRPr="001641C9" w:rsidRDefault="008F7E84" w:rsidP="00E05F21">
      <w:pPr>
        <w:rPr>
          <w:u w:val="single"/>
        </w:rPr>
      </w:pPr>
    </w:p>
    <w:p w14:paraId="1A75F124" w14:textId="77777777" w:rsidR="00E05F21" w:rsidRPr="001641C9" w:rsidRDefault="00E05F21" w:rsidP="00E05F21"/>
    <w:p w14:paraId="39B0C21A" w14:textId="77777777" w:rsidR="00E05F21" w:rsidRPr="001641C9" w:rsidRDefault="00E05F21" w:rsidP="00E05F21"/>
    <w:p w14:paraId="4D1338FC" w14:textId="77777777" w:rsidR="00E05F21" w:rsidRPr="001641C9" w:rsidRDefault="00E05F21" w:rsidP="00E05F21">
      <w:r w:rsidRPr="001641C9">
        <w:t>2)</w:t>
      </w:r>
    </w:p>
    <w:p w14:paraId="757DF7B5" w14:textId="77777777" w:rsidR="00E05F21" w:rsidRPr="001641C9" w:rsidRDefault="00E05F21" w:rsidP="00E05F21">
      <w:r w:rsidRPr="001641C9">
        <w:rPr>
          <w:shd w:val="clear" w:color="auto" w:fill="FFFFFF"/>
        </w:rPr>
        <w:t>Hei, </w:t>
      </w:r>
    </w:p>
    <w:p w14:paraId="7C94C4A0" w14:textId="77777777" w:rsidR="00E05F21" w:rsidRPr="001641C9" w:rsidRDefault="00E05F21" w:rsidP="00E05F21">
      <w:pPr>
        <w:shd w:val="clear" w:color="auto" w:fill="FFFFFF"/>
      </w:pPr>
    </w:p>
    <w:p w14:paraId="72482149" w14:textId="77777777" w:rsidR="00E05F21" w:rsidRPr="001641C9" w:rsidRDefault="00E05F21" w:rsidP="00E05F21">
      <w:pPr>
        <w:shd w:val="clear" w:color="auto" w:fill="FFFFFF"/>
      </w:pPr>
      <w:r w:rsidRPr="001641C9">
        <w:t xml:space="preserve">Vi har hytte i Bakkveven, og går som regel opp til munningen av </w:t>
      </w:r>
      <w:proofErr w:type="spellStart"/>
      <w:r w:rsidRPr="001641C9">
        <w:t>Djupavann</w:t>
      </w:r>
      <w:proofErr w:type="spellEnd"/>
      <w:r w:rsidRPr="001641C9">
        <w:t xml:space="preserve"> når vi skal gå på ski. Spesielt når det ikke er sikkert på </w:t>
      </w:r>
      <w:proofErr w:type="spellStart"/>
      <w:r w:rsidRPr="001641C9">
        <w:t>Djupavann</w:t>
      </w:r>
      <w:proofErr w:type="spellEnd"/>
      <w:r w:rsidRPr="001641C9">
        <w:t xml:space="preserve">, så er det veldig vanskelig og risikabelt å krysse </w:t>
      </w:r>
      <w:proofErr w:type="spellStart"/>
      <w:r w:rsidRPr="001641C9">
        <w:t>Djupavann</w:t>
      </w:r>
      <w:proofErr w:type="spellEnd"/>
      <w:r w:rsidRPr="001641C9">
        <w:t xml:space="preserve"> bekken for å komme inn i skiløypen opp Ola-lia, og videre inn i løypene. Jeg ønsker å fremme forslag om å få satt opp bro over </w:t>
      </w:r>
      <w:proofErr w:type="spellStart"/>
      <w:r w:rsidRPr="001641C9">
        <w:t>Djupavann</w:t>
      </w:r>
      <w:proofErr w:type="spellEnd"/>
      <w:r w:rsidRPr="001641C9">
        <w:t xml:space="preserve"> bekken øverst ved munningen av </w:t>
      </w:r>
      <w:proofErr w:type="spellStart"/>
      <w:r w:rsidRPr="001641C9">
        <w:t>Djupavann</w:t>
      </w:r>
      <w:proofErr w:type="spellEnd"/>
      <w:r w:rsidRPr="001641C9">
        <w:t>, for å gjøre kryssing av bekken mindre risikabelt og redusere risk for at noen skulle være veldig uheldige og havne uti bekken/fossen. </w:t>
      </w:r>
    </w:p>
    <w:p w14:paraId="5431F4C4" w14:textId="77777777" w:rsidR="00E05F21" w:rsidRPr="001641C9" w:rsidRDefault="00E05F21" w:rsidP="00E05F21">
      <w:pPr>
        <w:shd w:val="clear" w:color="auto" w:fill="FFFFFF"/>
      </w:pPr>
    </w:p>
    <w:p w14:paraId="1B87D7CD" w14:textId="77777777" w:rsidR="00E05F21" w:rsidRPr="001641C9" w:rsidRDefault="00E05F21" w:rsidP="00E05F21">
      <w:pPr>
        <w:shd w:val="clear" w:color="auto" w:fill="FFFFFF"/>
      </w:pPr>
      <w:r w:rsidRPr="001641C9">
        <w:t>Det er mange som bruker denne veien for å komme inn i skiløypene, og jeg tipper det er mange som har slitt med å krysse bekken. </w:t>
      </w:r>
    </w:p>
    <w:p w14:paraId="456E89B9" w14:textId="77777777" w:rsidR="00E05F21" w:rsidRPr="001641C9" w:rsidRDefault="00E05F21" w:rsidP="00E05F21">
      <w:pPr>
        <w:shd w:val="clear" w:color="auto" w:fill="FFFFFF"/>
      </w:pPr>
    </w:p>
    <w:p w14:paraId="3CA6452A" w14:textId="77777777" w:rsidR="00E05F21" w:rsidRPr="001641C9" w:rsidRDefault="00E05F21" w:rsidP="00E05F21">
      <w:pPr>
        <w:shd w:val="clear" w:color="auto" w:fill="FFFFFF"/>
      </w:pPr>
      <w:r w:rsidRPr="001641C9">
        <w:t>Hvis en monterer en bro øverst ved munningen så bør den ikke være veldig utsatt for høy vannføring. </w:t>
      </w:r>
    </w:p>
    <w:p w14:paraId="51B8369F" w14:textId="77777777" w:rsidR="00E05F21" w:rsidRPr="001641C9" w:rsidRDefault="00E05F21" w:rsidP="00E05F21"/>
    <w:p w14:paraId="23144DDA" w14:textId="77777777" w:rsidR="00E05F21" w:rsidRPr="001641C9" w:rsidRDefault="00E05F21" w:rsidP="00E05F21">
      <w:pPr>
        <w:rPr>
          <w:u w:val="single"/>
        </w:rPr>
      </w:pPr>
      <w:r w:rsidRPr="001641C9">
        <w:rPr>
          <w:u w:val="single"/>
        </w:rPr>
        <w:t>Forslag til vedtak:</w:t>
      </w:r>
    </w:p>
    <w:p w14:paraId="42A1B54C" w14:textId="3F793125" w:rsidR="008F7E84" w:rsidRPr="008F7E84" w:rsidRDefault="008F7E84" w:rsidP="008F7E84">
      <w:pPr>
        <w:pStyle w:val="Sluttnotetekst"/>
        <w:spacing w:line="240" w:lineRule="auto"/>
        <w:rPr>
          <w:sz w:val="24"/>
          <w:szCs w:val="24"/>
        </w:rPr>
      </w:pPr>
      <w:r w:rsidRPr="008F7E84">
        <w:rPr>
          <w:sz w:val="24"/>
          <w:szCs w:val="24"/>
        </w:rPr>
        <w:t>Den foreslåtte broen vil falle innenfor Landskapsvernområdet, og styret</w:t>
      </w:r>
      <w:r>
        <w:rPr>
          <w:sz w:val="24"/>
          <w:szCs w:val="24"/>
        </w:rPr>
        <w:t xml:space="preserve"> foreslår at velforeningen</w:t>
      </w:r>
      <w:r w:rsidR="00655159">
        <w:rPr>
          <w:sz w:val="24"/>
          <w:szCs w:val="24"/>
        </w:rPr>
        <w:t xml:space="preserve"> derfor</w:t>
      </w:r>
      <w:r>
        <w:rPr>
          <w:sz w:val="24"/>
          <w:szCs w:val="24"/>
        </w:rPr>
        <w:t xml:space="preserve"> ikke går inn for å etablere</w:t>
      </w:r>
      <w:r w:rsidRPr="008F7E84">
        <w:rPr>
          <w:sz w:val="24"/>
          <w:szCs w:val="24"/>
        </w:rPr>
        <w:t xml:space="preserve"> en bro </w:t>
      </w:r>
      <w:r>
        <w:rPr>
          <w:sz w:val="24"/>
          <w:szCs w:val="24"/>
        </w:rPr>
        <w:t xml:space="preserve">ved munningen av </w:t>
      </w:r>
      <w:proofErr w:type="spellStart"/>
      <w:r>
        <w:rPr>
          <w:sz w:val="24"/>
          <w:szCs w:val="24"/>
        </w:rPr>
        <w:t>Djupava</w:t>
      </w:r>
      <w:r w:rsidR="00655159">
        <w:rPr>
          <w:sz w:val="24"/>
          <w:szCs w:val="24"/>
        </w:rPr>
        <w:t>tn</w:t>
      </w:r>
      <w:proofErr w:type="spellEnd"/>
      <w:r>
        <w:rPr>
          <w:sz w:val="24"/>
          <w:szCs w:val="24"/>
        </w:rPr>
        <w:t>.</w:t>
      </w:r>
    </w:p>
    <w:p w14:paraId="5CFB60BC" w14:textId="77777777" w:rsidR="00E05F21" w:rsidRPr="001641C9" w:rsidRDefault="00E05F21" w:rsidP="00E05F21">
      <w:pPr>
        <w:rPr>
          <w:u w:val="single"/>
        </w:rPr>
      </w:pPr>
    </w:p>
    <w:p w14:paraId="32BB0382" w14:textId="77777777" w:rsidR="00E05F21" w:rsidRPr="001641C9" w:rsidRDefault="00E05F21" w:rsidP="00E05F21">
      <w:pPr>
        <w:rPr>
          <w:u w:val="single"/>
        </w:rPr>
      </w:pPr>
    </w:p>
    <w:p w14:paraId="4B826BB1" w14:textId="77777777" w:rsidR="00E05F21" w:rsidRPr="001641C9" w:rsidRDefault="00E05F21" w:rsidP="00E05F21">
      <w:pPr>
        <w:rPr>
          <w:u w:val="single"/>
        </w:rPr>
      </w:pPr>
      <w:r w:rsidRPr="001641C9">
        <w:rPr>
          <w:u w:val="single"/>
        </w:rPr>
        <w:t>3)</w:t>
      </w:r>
    </w:p>
    <w:p w14:paraId="656A3A7E" w14:textId="77777777" w:rsidR="00E05F21" w:rsidRPr="001641C9" w:rsidRDefault="00E05F21" w:rsidP="00E05F21">
      <w:pPr>
        <w:shd w:val="clear" w:color="auto" w:fill="FFFFFF"/>
      </w:pPr>
      <w:r w:rsidRPr="001641C9">
        <w:t>Sak: Nummerering av parkeringsplassene</w:t>
      </w:r>
    </w:p>
    <w:p w14:paraId="3752E1C5" w14:textId="77777777" w:rsidR="00E05F21" w:rsidRPr="001641C9" w:rsidRDefault="00E05F21" w:rsidP="00E05F21">
      <w:pPr>
        <w:shd w:val="clear" w:color="auto" w:fill="FFFFFF"/>
      </w:pPr>
      <w:r w:rsidRPr="001641C9">
        <w:t>I forbindelse med økt byggeaktivitet og rehabilitering av hyttene, er det ofte behov for å kunne angi hvilken parkeringsplass entreprenøren skal benytte. I dag er ikke dette så enkelt da flere av parkeringsplassene ikke har nummer. Vi ønsker at det settes opp nye og tydelige nummerskilt ved innkjørselen til alle parkeringsplassene.</w:t>
      </w:r>
    </w:p>
    <w:p w14:paraId="01AC0EEC" w14:textId="77777777" w:rsidR="00E05F21" w:rsidRPr="001641C9" w:rsidRDefault="00E05F21" w:rsidP="00E05F21">
      <w:pPr>
        <w:shd w:val="clear" w:color="auto" w:fill="FFFFFF"/>
      </w:pPr>
    </w:p>
    <w:p w14:paraId="40C52ABB" w14:textId="77777777" w:rsidR="00E05F21" w:rsidRPr="001641C9" w:rsidRDefault="00E05F21" w:rsidP="00E05F21">
      <w:pPr>
        <w:shd w:val="clear" w:color="auto" w:fill="FFFFFF"/>
        <w:rPr>
          <w:u w:val="single"/>
        </w:rPr>
      </w:pPr>
      <w:r w:rsidRPr="001641C9">
        <w:rPr>
          <w:u w:val="single"/>
        </w:rPr>
        <w:t>Forslag til vedtak:</w:t>
      </w:r>
    </w:p>
    <w:p w14:paraId="737236A2" w14:textId="77777777" w:rsidR="008F7E84" w:rsidRPr="008F7E84" w:rsidRDefault="008F7E84" w:rsidP="008F7E84">
      <w:pPr>
        <w:shd w:val="clear" w:color="auto" w:fill="FFFFFF"/>
      </w:pPr>
      <w:r w:rsidRPr="008F7E84">
        <w:t>Velforeningen vil gå inn for å bestille nye nummerskilter til de parkeringsplassene som har behov for det. Skiltene bør også tydeliggjøre at P-plassene er private og ikke kan disponeres av andre enn hytte-eiere med P-kort.</w:t>
      </w:r>
    </w:p>
    <w:p w14:paraId="67052E36" w14:textId="77777777" w:rsidR="00E05F21" w:rsidRPr="001641C9" w:rsidRDefault="00E05F21" w:rsidP="00E05F21">
      <w:pPr>
        <w:rPr>
          <w:u w:val="single"/>
        </w:rPr>
      </w:pPr>
    </w:p>
    <w:p w14:paraId="4CCABC23" w14:textId="275F1C8E" w:rsidR="00E05F21" w:rsidRDefault="00E05F21" w:rsidP="00E05F21"/>
    <w:p w14:paraId="06D72B56" w14:textId="07A63B1E" w:rsidR="00655159" w:rsidRDefault="00655159" w:rsidP="00E05F21"/>
    <w:p w14:paraId="0F369C35" w14:textId="77777777" w:rsidR="00655159" w:rsidRPr="001641C9" w:rsidRDefault="00655159" w:rsidP="00E05F21"/>
    <w:p w14:paraId="18A0617C" w14:textId="77777777" w:rsidR="00E05F21" w:rsidRPr="001641C9" w:rsidRDefault="00E05F21" w:rsidP="00E05F21"/>
    <w:p w14:paraId="5BC8928F" w14:textId="77777777" w:rsidR="00E05F21" w:rsidRPr="001641C9" w:rsidRDefault="00E05F21" w:rsidP="00E05F21">
      <w:r w:rsidRPr="001641C9">
        <w:lastRenderedPageBreak/>
        <w:t>4)</w:t>
      </w:r>
    </w:p>
    <w:p w14:paraId="38AB60D9" w14:textId="77777777" w:rsidR="00E05F21" w:rsidRPr="001641C9" w:rsidRDefault="00E05F21" w:rsidP="00E05F21">
      <w:pPr>
        <w:rPr>
          <w:shd w:val="clear" w:color="auto" w:fill="FFFFFF"/>
        </w:rPr>
      </w:pPr>
      <w:r w:rsidRPr="001641C9">
        <w:rPr>
          <w:shd w:val="clear" w:color="auto" w:fill="FFFFFF"/>
        </w:rPr>
        <w:t>Styret bes redegjøre for pågående prosess for Røde Kors sin nye hytte i Hunnedalen: Røde Kors sin offentlige posisjon og situasjon; Røde Kors sin utnevnte prosjektansvarlige som er Hunnedalen Velforenings revisor; Styrets egen rolle også i formidling av dokumentasjon og ellers i prosessen etc. </w:t>
      </w:r>
    </w:p>
    <w:p w14:paraId="21AF4A10" w14:textId="77777777" w:rsidR="00E05F21" w:rsidRPr="001641C9" w:rsidRDefault="00E05F21" w:rsidP="00E05F21">
      <w:pPr>
        <w:rPr>
          <w:shd w:val="clear" w:color="auto" w:fill="FFFFFF"/>
        </w:rPr>
      </w:pPr>
    </w:p>
    <w:p w14:paraId="5CB90A7F" w14:textId="77777777" w:rsidR="00E05F21" w:rsidRPr="001641C9" w:rsidRDefault="00E05F21" w:rsidP="00E05F21">
      <w:pPr>
        <w:rPr>
          <w:u w:val="single"/>
          <w:shd w:val="clear" w:color="auto" w:fill="FFFFFF"/>
        </w:rPr>
      </w:pPr>
      <w:r w:rsidRPr="001641C9">
        <w:rPr>
          <w:u w:val="single"/>
          <w:shd w:val="clear" w:color="auto" w:fill="FFFFFF"/>
        </w:rPr>
        <w:t>Forslag til vedtak:</w:t>
      </w:r>
    </w:p>
    <w:p w14:paraId="41D49D4D" w14:textId="77777777" w:rsidR="00E05F21" w:rsidRPr="001641C9" w:rsidRDefault="00E05F21" w:rsidP="00E05F21">
      <w:r w:rsidRPr="001641C9">
        <w:t xml:space="preserve">Røde Kors sine planer for ny hytte i Hunnedalen er en byggesak som følger normal saksbehandling i Gjesdal kommune. Velforeningen vil kunne bistå i formidling av informasjon i byggesaken, men er selv ikke en part i saken. For annet </w:t>
      </w:r>
      <w:proofErr w:type="gramStart"/>
      <w:r w:rsidRPr="001641C9">
        <w:t>vedrørende</w:t>
      </w:r>
      <w:proofErr w:type="gramEnd"/>
      <w:r w:rsidRPr="001641C9">
        <w:t xml:space="preserve"> byggesaken må hytteeiere ta kontakt med de involverte partene, i denne sammenheng Røde Kors og Gjesdal kommune.</w:t>
      </w:r>
    </w:p>
    <w:p w14:paraId="14A373C8" w14:textId="77777777" w:rsidR="00E05F21" w:rsidRPr="001641C9" w:rsidRDefault="00E05F21" w:rsidP="00E05F21">
      <w:r w:rsidRPr="001641C9">
        <w:t xml:space="preserve">Styret i velforeningen vil informere om at Øyvind </w:t>
      </w:r>
      <w:proofErr w:type="spellStart"/>
      <w:r w:rsidRPr="001641C9">
        <w:t>Skogerbø</w:t>
      </w:r>
      <w:proofErr w:type="spellEnd"/>
      <w:r w:rsidRPr="001641C9">
        <w:t xml:space="preserve"> som gjennom sitt firma er engasjert av Røde Kors i forbindelse med byggesaken, og sitter som revisor i velforeningen. Styret i velforeningen ser ingen konflikt </w:t>
      </w:r>
      <w:proofErr w:type="gramStart"/>
      <w:r w:rsidRPr="001641C9">
        <w:t>vedrørende</w:t>
      </w:r>
      <w:proofErr w:type="gramEnd"/>
      <w:r w:rsidRPr="001641C9">
        <w:t xml:space="preserve"> habilitet i den sammenheng.</w:t>
      </w:r>
    </w:p>
    <w:p w14:paraId="4531BD28" w14:textId="77777777" w:rsidR="00D60FAD" w:rsidRPr="001641C9" w:rsidRDefault="00D60FAD"/>
    <w:sectPr w:rsidR="00D60FAD" w:rsidRPr="00164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4EC"/>
    <w:multiLevelType w:val="hybridMultilevel"/>
    <w:tmpl w:val="796A3D8E"/>
    <w:lvl w:ilvl="0" w:tplc="F32C8502">
      <w:start w:val="1"/>
      <w:numFmt w:val="decimalZero"/>
      <w:lvlText w:val="%1."/>
      <w:lvlJc w:val="left"/>
      <w:pPr>
        <w:tabs>
          <w:tab w:val="num" w:pos="1839"/>
        </w:tabs>
        <w:ind w:left="1839" w:hanging="705"/>
      </w:pPr>
      <w:rPr>
        <w:rFonts w:hint="default"/>
        <w:sz w:val="18"/>
        <w:szCs w:val="18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F21"/>
    <w:rsid w:val="001641C9"/>
    <w:rsid w:val="00655159"/>
    <w:rsid w:val="008F7E84"/>
    <w:rsid w:val="009E11C1"/>
    <w:rsid w:val="00C15059"/>
    <w:rsid w:val="00D60FAD"/>
    <w:rsid w:val="00E0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129C"/>
  <w15:chartTrackingRefBased/>
  <w15:docId w15:val="{F5607197-CB55-45D8-910E-19E5295A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luttnotetekst">
    <w:name w:val="endnote text"/>
    <w:basedOn w:val="Normal"/>
    <w:link w:val="SluttnotetekstTegn"/>
    <w:semiHidden/>
    <w:rsid w:val="00E05F21"/>
    <w:pPr>
      <w:spacing w:line="290" w:lineRule="atLeast"/>
    </w:pPr>
    <w:rPr>
      <w:sz w:val="23"/>
      <w:szCs w:val="20"/>
    </w:rPr>
  </w:style>
  <w:style w:type="character" w:customStyle="1" w:styleId="SluttnotetekstTegn">
    <w:name w:val="Sluttnotetekst Tegn"/>
    <w:basedOn w:val="Standardskriftforavsnitt"/>
    <w:link w:val="Sluttnotetekst"/>
    <w:semiHidden/>
    <w:rsid w:val="00E05F21"/>
    <w:rPr>
      <w:rFonts w:ascii="Times New Roman" w:eastAsia="Times New Roman" w:hAnsi="Times New Roman" w:cs="Times New Roman"/>
      <w:sz w:val="23"/>
      <w:szCs w:val="20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Oddmund Petter Aasen</dc:creator>
  <cp:keywords/>
  <dc:description/>
  <cp:lastModifiedBy>Mona Lillehammer</cp:lastModifiedBy>
  <cp:revision>2</cp:revision>
  <dcterms:created xsi:type="dcterms:W3CDTF">2021-02-09T10:38:00Z</dcterms:created>
  <dcterms:modified xsi:type="dcterms:W3CDTF">2021-02-09T10:38:00Z</dcterms:modified>
</cp:coreProperties>
</file>